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682D29BF" w14:textId="77777777">
        <w:tc>
          <w:tcPr>
            <w:tcW w:w="1620" w:type="dxa"/>
            <w:tcBorders>
              <w:bottom w:val="single" w:sz="4" w:space="0" w:color="auto"/>
            </w:tcBorders>
            <w:shd w:val="clear" w:color="auto" w:fill="FFFFFF"/>
            <w:vAlign w:val="center"/>
          </w:tcPr>
          <w:p w14:paraId="6C806443"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14934E10" w14:textId="77777777" w:rsidR="00152993" w:rsidRDefault="003308E1">
            <w:pPr>
              <w:pStyle w:val="Header"/>
            </w:pPr>
            <w:hyperlink r:id="rId10" w:history="1">
              <w:r w:rsidRPr="00607273">
                <w:rPr>
                  <w:rStyle w:val="Hyperlink"/>
                </w:rPr>
                <w:t>282</w:t>
              </w:r>
            </w:hyperlink>
          </w:p>
        </w:tc>
        <w:tc>
          <w:tcPr>
            <w:tcW w:w="1440" w:type="dxa"/>
            <w:tcBorders>
              <w:bottom w:val="single" w:sz="4" w:space="0" w:color="auto"/>
            </w:tcBorders>
            <w:shd w:val="clear" w:color="auto" w:fill="FFFFFF"/>
            <w:vAlign w:val="center"/>
          </w:tcPr>
          <w:p w14:paraId="722668B1"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468B46EF" w14:textId="7097A07B" w:rsidR="00152993" w:rsidRDefault="00E4039D">
            <w:pPr>
              <w:pStyle w:val="Header"/>
            </w:pPr>
            <w:r w:rsidRPr="00E4039D">
              <w:t>Board Priority - Large Electronic Load Ride-Through Requirements</w:t>
            </w:r>
          </w:p>
        </w:tc>
      </w:tr>
    </w:tbl>
    <w:p w14:paraId="5BFEBB6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5D8390E"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668F526"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391A79F" w14:textId="20A83D7D" w:rsidR="00152993" w:rsidRDefault="00E4039D">
            <w:pPr>
              <w:pStyle w:val="NormalArial"/>
            </w:pPr>
            <w:r>
              <w:t>December 18, 2025</w:t>
            </w:r>
          </w:p>
        </w:tc>
      </w:tr>
    </w:tbl>
    <w:p w14:paraId="3935ABD2"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B586C14" w14:textId="77777777">
        <w:trPr>
          <w:trHeight w:val="440"/>
        </w:trPr>
        <w:tc>
          <w:tcPr>
            <w:tcW w:w="10440" w:type="dxa"/>
            <w:gridSpan w:val="2"/>
            <w:tcBorders>
              <w:top w:val="single" w:sz="4" w:space="0" w:color="auto"/>
            </w:tcBorders>
            <w:shd w:val="clear" w:color="auto" w:fill="FFFFFF"/>
            <w:vAlign w:val="center"/>
          </w:tcPr>
          <w:p w14:paraId="5B0D613E" w14:textId="77777777" w:rsidR="00152993" w:rsidRDefault="00152993">
            <w:pPr>
              <w:pStyle w:val="Header"/>
              <w:jc w:val="center"/>
            </w:pPr>
            <w:r>
              <w:t>Submitter’s Information</w:t>
            </w:r>
          </w:p>
        </w:tc>
      </w:tr>
      <w:tr w:rsidR="00152993" w14:paraId="2E3F976A" w14:textId="77777777">
        <w:trPr>
          <w:trHeight w:val="350"/>
        </w:trPr>
        <w:tc>
          <w:tcPr>
            <w:tcW w:w="2880" w:type="dxa"/>
            <w:shd w:val="clear" w:color="auto" w:fill="FFFFFF"/>
            <w:vAlign w:val="center"/>
          </w:tcPr>
          <w:p w14:paraId="7A370BF6" w14:textId="77777777" w:rsidR="00152993" w:rsidRPr="00EC55B3" w:rsidRDefault="00152993" w:rsidP="00EC55B3">
            <w:pPr>
              <w:pStyle w:val="Header"/>
            </w:pPr>
            <w:r w:rsidRPr="00EC55B3">
              <w:t>Name</w:t>
            </w:r>
          </w:p>
        </w:tc>
        <w:tc>
          <w:tcPr>
            <w:tcW w:w="7560" w:type="dxa"/>
            <w:vAlign w:val="center"/>
          </w:tcPr>
          <w:p w14:paraId="2CD2CE42" w14:textId="77777777" w:rsidR="00152993" w:rsidRDefault="003308E1">
            <w:pPr>
              <w:pStyle w:val="NormalArial"/>
            </w:pPr>
            <w:r>
              <w:t>Anita Sharma</w:t>
            </w:r>
            <w:r w:rsidR="00277278">
              <w:t xml:space="preserve"> </w:t>
            </w:r>
            <w:r>
              <w:t>/</w:t>
            </w:r>
            <w:r w:rsidR="00277278">
              <w:t xml:space="preserve"> </w:t>
            </w:r>
            <w:r>
              <w:t>Sean Jones</w:t>
            </w:r>
          </w:p>
        </w:tc>
      </w:tr>
      <w:tr w:rsidR="00152993" w14:paraId="2878706B" w14:textId="77777777">
        <w:trPr>
          <w:trHeight w:val="350"/>
        </w:trPr>
        <w:tc>
          <w:tcPr>
            <w:tcW w:w="2880" w:type="dxa"/>
            <w:shd w:val="clear" w:color="auto" w:fill="FFFFFF"/>
            <w:vAlign w:val="center"/>
          </w:tcPr>
          <w:p w14:paraId="58A08464" w14:textId="77777777" w:rsidR="00152993" w:rsidRPr="00EC55B3" w:rsidRDefault="00152993" w:rsidP="00EC55B3">
            <w:pPr>
              <w:pStyle w:val="Header"/>
            </w:pPr>
            <w:r w:rsidRPr="00EC55B3">
              <w:t>E-mail Address</w:t>
            </w:r>
          </w:p>
        </w:tc>
        <w:tc>
          <w:tcPr>
            <w:tcW w:w="7560" w:type="dxa"/>
            <w:vAlign w:val="center"/>
          </w:tcPr>
          <w:p w14:paraId="2103C3BA" w14:textId="77777777" w:rsidR="00152993" w:rsidRDefault="003308E1">
            <w:pPr>
              <w:pStyle w:val="NormalArial"/>
            </w:pPr>
            <w:hyperlink r:id="rId11" w:history="1">
              <w:r w:rsidRPr="007C6DDB">
                <w:rPr>
                  <w:rStyle w:val="Hyperlink"/>
                </w:rPr>
                <w:t>anitsharma@tesla.com</w:t>
              </w:r>
            </w:hyperlink>
            <w:r>
              <w:t xml:space="preserve"> / </w:t>
            </w:r>
            <w:r w:rsidRPr="003308E1">
              <w:rPr>
                <w:rStyle w:val="Hyperlink"/>
              </w:rPr>
              <w:t>seajones@tesla.com</w:t>
            </w:r>
          </w:p>
        </w:tc>
      </w:tr>
      <w:tr w:rsidR="00152993" w14:paraId="439B4F12" w14:textId="77777777">
        <w:trPr>
          <w:trHeight w:val="350"/>
        </w:trPr>
        <w:tc>
          <w:tcPr>
            <w:tcW w:w="2880" w:type="dxa"/>
            <w:shd w:val="clear" w:color="auto" w:fill="FFFFFF"/>
            <w:vAlign w:val="center"/>
          </w:tcPr>
          <w:p w14:paraId="2F7D750A" w14:textId="77777777" w:rsidR="00152993" w:rsidRPr="00EC55B3" w:rsidRDefault="00152993" w:rsidP="00EC55B3">
            <w:pPr>
              <w:pStyle w:val="Header"/>
            </w:pPr>
            <w:r w:rsidRPr="00EC55B3">
              <w:t>Company</w:t>
            </w:r>
          </w:p>
        </w:tc>
        <w:tc>
          <w:tcPr>
            <w:tcW w:w="7560" w:type="dxa"/>
            <w:vAlign w:val="center"/>
          </w:tcPr>
          <w:p w14:paraId="7AFFD500" w14:textId="77777777" w:rsidR="00152993" w:rsidRDefault="003308E1">
            <w:pPr>
              <w:pStyle w:val="NormalArial"/>
            </w:pPr>
            <w:r w:rsidRPr="00F25CA5">
              <w:t>Tesla Inc.</w:t>
            </w:r>
          </w:p>
        </w:tc>
      </w:tr>
      <w:tr w:rsidR="00152993" w14:paraId="6A255A6F" w14:textId="77777777">
        <w:trPr>
          <w:trHeight w:val="350"/>
        </w:trPr>
        <w:tc>
          <w:tcPr>
            <w:tcW w:w="2880" w:type="dxa"/>
            <w:tcBorders>
              <w:bottom w:val="single" w:sz="4" w:space="0" w:color="auto"/>
            </w:tcBorders>
            <w:shd w:val="clear" w:color="auto" w:fill="FFFFFF"/>
            <w:vAlign w:val="center"/>
          </w:tcPr>
          <w:p w14:paraId="383538EF"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6CD60908" w14:textId="77777777" w:rsidR="00152993" w:rsidRDefault="00152993">
            <w:pPr>
              <w:pStyle w:val="NormalArial"/>
            </w:pPr>
          </w:p>
        </w:tc>
      </w:tr>
      <w:tr w:rsidR="00152993" w14:paraId="520CCDBE" w14:textId="77777777">
        <w:trPr>
          <w:trHeight w:val="350"/>
        </w:trPr>
        <w:tc>
          <w:tcPr>
            <w:tcW w:w="2880" w:type="dxa"/>
            <w:shd w:val="clear" w:color="auto" w:fill="FFFFFF"/>
            <w:vAlign w:val="center"/>
          </w:tcPr>
          <w:p w14:paraId="360B4F22"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6AE79A06" w14:textId="43BEAF4B" w:rsidR="00152993" w:rsidRDefault="003308E1">
            <w:pPr>
              <w:pStyle w:val="NormalArial"/>
            </w:pPr>
            <w:r w:rsidRPr="003308E1">
              <w:t>408</w:t>
            </w:r>
            <w:r w:rsidR="00E4039D">
              <w:t>-</w:t>
            </w:r>
            <w:r w:rsidRPr="003308E1">
              <w:t>940-2786</w:t>
            </w:r>
          </w:p>
        </w:tc>
      </w:tr>
      <w:tr w:rsidR="00075A94" w14:paraId="0431F29E" w14:textId="77777777">
        <w:trPr>
          <w:trHeight w:val="350"/>
        </w:trPr>
        <w:tc>
          <w:tcPr>
            <w:tcW w:w="2880" w:type="dxa"/>
            <w:tcBorders>
              <w:bottom w:val="single" w:sz="4" w:space="0" w:color="auto"/>
            </w:tcBorders>
            <w:shd w:val="clear" w:color="auto" w:fill="FFFFFF"/>
            <w:vAlign w:val="center"/>
          </w:tcPr>
          <w:p w14:paraId="503DCBB6"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6DBCEF37" w14:textId="0A7DEAE4" w:rsidR="00075A94" w:rsidRDefault="00A965DD">
            <w:pPr>
              <w:pStyle w:val="NormalArial"/>
            </w:pPr>
            <w:r>
              <w:t>Independent Generator</w:t>
            </w:r>
          </w:p>
        </w:tc>
      </w:tr>
    </w:tbl>
    <w:p w14:paraId="14AEDA42"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0308" w14:paraId="0E0606DE" w14:textId="77777777" w:rsidTr="00570E27">
        <w:trPr>
          <w:trHeight w:val="350"/>
        </w:trPr>
        <w:tc>
          <w:tcPr>
            <w:tcW w:w="10440" w:type="dxa"/>
            <w:tcBorders>
              <w:bottom w:val="single" w:sz="4" w:space="0" w:color="auto"/>
            </w:tcBorders>
            <w:shd w:val="clear" w:color="auto" w:fill="FFFFFF"/>
            <w:vAlign w:val="center"/>
          </w:tcPr>
          <w:p w14:paraId="093D417D" w14:textId="36E7B6DE" w:rsidR="00270308" w:rsidRDefault="00270308" w:rsidP="00570E27">
            <w:pPr>
              <w:pStyle w:val="Header"/>
              <w:jc w:val="center"/>
            </w:pPr>
            <w:r>
              <w:t>Comments</w:t>
            </w:r>
          </w:p>
        </w:tc>
      </w:tr>
    </w:tbl>
    <w:p w14:paraId="436BE9B9" w14:textId="77777777" w:rsidR="0055032D" w:rsidRDefault="0007775A" w:rsidP="007C0C68">
      <w:pPr>
        <w:pStyle w:val="NormalArial"/>
        <w:spacing w:before="120" w:after="120"/>
      </w:pPr>
      <w:r w:rsidRPr="0007775A">
        <w:t xml:space="preserve">Tesla </w:t>
      </w:r>
      <w:r w:rsidR="001D0797">
        <w:t xml:space="preserve">understands </w:t>
      </w:r>
      <w:r>
        <w:t>ERCOT’s objective to enhance grid reliability through voltage and frequency ride-through requirements for Large Electronic Loads (LELs) and appreciates ERCOT’s collaborative stakeholder engagement through this process.</w:t>
      </w:r>
    </w:p>
    <w:p w14:paraId="715FAA64" w14:textId="77777777" w:rsidR="0007775A" w:rsidRDefault="0007775A" w:rsidP="007C0C68">
      <w:pPr>
        <w:pStyle w:val="NormalArial"/>
        <w:spacing w:before="120" w:after="120"/>
      </w:pPr>
      <w:r>
        <w:t>In these comments, Tesla suggests modest language refinements intended to preserve ERCOT’s reliability objectives while providing</w:t>
      </w:r>
      <w:r w:rsidR="00623AD1">
        <w:t xml:space="preserve"> greater flexibility, innovation </w:t>
      </w:r>
      <w:r w:rsidR="009F37CD">
        <w:t xml:space="preserve">potential </w:t>
      </w:r>
      <w:r w:rsidR="00623AD1">
        <w:t>and technology neutrality in how the required ride-through performance may be achieved.</w:t>
      </w:r>
    </w:p>
    <w:p w14:paraId="1269E629" w14:textId="0A95E7E7" w:rsidR="0055032D" w:rsidRDefault="00623AD1" w:rsidP="007C0C68">
      <w:pPr>
        <w:pStyle w:val="NormalArial"/>
        <w:spacing w:before="120" w:after="120"/>
      </w:pPr>
      <w:r>
        <w:t xml:space="preserve">To support ERCOT’s objectives for grid reliability, Tesla believes </w:t>
      </w:r>
      <w:r w:rsidR="007C0C68">
        <w:t>Nodal Operating Guide Revision Request (</w:t>
      </w:r>
      <w:r>
        <w:t>NOGRR</w:t>
      </w:r>
      <w:r w:rsidR="007C0C68">
        <w:t>)</w:t>
      </w:r>
      <w:r>
        <w:t xml:space="preserve"> 282 should focus on performance outcomes at the Point of Interconnection (POI), rather than implicitly assuming a specific load-side technology or internal control architecture. </w:t>
      </w:r>
      <w:r w:rsidR="003F4D1C">
        <w:t xml:space="preserve">As currently drafted, certain provisions may be interpreted as presuming a UPS-centric architecture as the primary means of achieving fault ride-through requirements, which risks being overly prescriptive with respect to how POI performance is achieved. </w:t>
      </w:r>
      <w:r w:rsidR="007E0652">
        <w:t xml:space="preserve">A technology-neutral approach ensures that a range of site-level infrastructure solutions – including UPS-based systems, load banks, or BESS – may comply, provided the required behavior is met at the grid interface. </w:t>
      </w:r>
      <w:r w:rsidR="007E0652" w:rsidRPr="007E0652">
        <w:t>Structuring requirements around measurable POI</w:t>
      </w:r>
      <w:r w:rsidR="00752FD0">
        <w:t xml:space="preserve"> </w:t>
      </w:r>
      <w:r w:rsidR="007E0652" w:rsidRPr="007E0652">
        <w:t>performance </w:t>
      </w:r>
      <w:r w:rsidR="007E0652">
        <w:t>supports</w:t>
      </w:r>
      <w:r w:rsidR="007E0652" w:rsidRPr="007E0652">
        <w:t xml:space="preserve"> innovation, avoids inadvertently favoring a particular technology, and </w:t>
      </w:r>
      <w:r w:rsidR="007E0652">
        <w:t>allows</w:t>
      </w:r>
      <w:r w:rsidR="007E0652" w:rsidRPr="007E0652">
        <w:t xml:space="preserve"> ERCOT</w:t>
      </w:r>
      <w:r w:rsidR="007E0652">
        <w:t xml:space="preserve"> to</w:t>
      </w:r>
      <w:r w:rsidR="007E0652" w:rsidRPr="007E0652">
        <w:t xml:space="preserve"> benefit from the full range of solutions capable of delivering stable fault ride-through behavior. </w:t>
      </w:r>
    </w:p>
    <w:p w14:paraId="7E277774" w14:textId="77777777" w:rsidR="00375250" w:rsidRPr="00375250" w:rsidRDefault="002A60E5" w:rsidP="007C0C68">
      <w:pPr>
        <w:pStyle w:val="NormalArial"/>
        <w:spacing w:before="120" w:after="120"/>
      </w:pPr>
      <w:r w:rsidRPr="002A60E5">
        <w:t>Specifically, we recommend the following concepts be included in the NOGRR:</w:t>
      </w:r>
      <w:r w:rsidR="00375250" w:rsidRPr="00375250">
        <w:t> </w:t>
      </w:r>
    </w:p>
    <w:p w14:paraId="4B1E8969" w14:textId="77777777" w:rsidR="00375250" w:rsidRPr="00375250" w:rsidRDefault="00375250" w:rsidP="007C0C68">
      <w:pPr>
        <w:pStyle w:val="NormalArial"/>
        <w:spacing w:before="120" w:after="120"/>
      </w:pPr>
      <w:r w:rsidRPr="00375250">
        <w:rPr>
          <w:i/>
          <w:iCs/>
        </w:rPr>
        <w:t>For voltage deviations outside the 0.9-1.1pu range and frequency deviations outside of the 58.8 - 61.2 Hz range, an internal load-transfer or control stabilization interval of up to 250 millisecond is permitted.</w:t>
      </w:r>
      <w:r w:rsidRPr="00375250">
        <w:t> </w:t>
      </w:r>
    </w:p>
    <w:p w14:paraId="6D8A6D1D" w14:textId="77777777" w:rsidR="00375250" w:rsidRPr="00375250" w:rsidRDefault="00375250" w:rsidP="007C0C68">
      <w:pPr>
        <w:pStyle w:val="NormalArial"/>
        <w:spacing w:before="120" w:after="120"/>
      </w:pPr>
      <w:r w:rsidRPr="00375250">
        <w:t> </w:t>
      </w:r>
    </w:p>
    <w:p w14:paraId="7288E7EB" w14:textId="77777777" w:rsidR="00375250" w:rsidRDefault="00375250" w:rsidP="007C0C68">
      <w:pPr>
        <w:pStyle w:val="NormalArial"/>
        <w:spacing w:before="120" w:after="120"/>
      </w:pPr>
      <w:r w:rsidRPr="00375250">
        <w:rPr>
          <w:i/>
          <w:iCs/>
        </w:rPr>
        <w:lastRenderedPageBreak/>
        <w:t>For LELs composed of multiple internal devices, one</w:t>
      </w:r>
      <w:r>
        <w:rPr>
          <w:i/>
          <w:iCs/>
        </w:rPr>
        <w:t xml:space="preserve"> load-transfer or control action</w:t>
      </w:r>
      <w:r w:rsidRPr="00375250">
        <w:rPr>
          <w:i/>
          <w:iCs/>
        </w:rPr>
        <w:t xml:space="preserve"> per disturbance event </w:t>
      </w:r>
      <w:r>
        <w:rPr>
          <w:i/>
          <w:iCs/>
        </w:rPr>
        <w:t xml:space="preserve">will be permitted </w:t>
      </w:r>
      <w:r w:rsidRPr="00375250">
        <w:rPr>
          <w:i/>
          <w:iCs/>
        </w:rPr>
        <w:t>for each individual device.</w:t>
      </w:r>
      <w:r w:rsidRPr="00375250">
        <w:t> </w:t>
      </w:r>
    </w:p>
    <w:p w14:paraId="7CCDB3AA" w14:textId="77777777" w:rsidR="001F6ABC" w:rsidRPr="001F6ABC" w:rsidRDefault="001F6ABC" w:rsidP="007C0C68">
      <w:pPr>
        <w:pStyle w:val="NormalArial"/>
        <w:spacing w:before="120" w:after="120"/>
      </w:pPr>
      <w:r w:rsidRPr="001F6ABC">
        <w:t>This alternate language - specifically the inclusion of the load-transfer window (currently drafted as </w:t>
      </w:r>
      <w:r>
        <w:t>250 millisecond</w:t>
      </w:r>
      <w:r w:rsidRPr="001F6ABC">
        <w:t>) enables</w:t>
      </w:r>
      <w:r>
        <w:t xml:space="preserve"> the</w:t>
      </w:r>
      <w:r w:rsidRPr="001F6ABC">
        <w:t> use of additional technologies, including Load Banks and BESS, to meet the desired load stability outcomes across voltage and frequency ranges.  </w:t>
      </w:r>
    </w:p>
    <w:p w14:paraId="137CE9B4" w14:textId="77777777" w:rsidR="001F6ABC" w:rsidRPr="001F6ABC" w:rsidRDefault="001F6ABC" w:rsidP="007C0C68">
      <w:pPr>
        <w:pStyle w:val="NormalArial"/>
        <w:spacing w:before="120" w:after="120"/>
      </w:pPr>
      <w:r w:rsidRPr="001F6ABC">
        <w:t>For example, if a power supply or UPS systems</w:t>
      </w:r>
      <w:r>
        <w:t xml:space="preserve"> were to</w:t>
      </w:r>
      <w:r w:rsidRPr="001F6ABC">
        <w:t> trip </w:t>
      </w:r>
      <w:r>
        <w:t>due to a voltage</w:t>
      </w:r>
      <w:r w:rsidR="00CA536C">
        <w:t xml:space="preserve"> or</w:t>
      </w:r>
      <w:r w:rsidRPr="001F6ABC">
        <w:t xml:space="preserve"> frequency deviation, a load bank or BESS device could be quickly turned on to draw current equivalent of the tripped load – maintaining the effective load seen by the ERCOT system and supporting system stability. </w:t>
      </w:r>
    </w:p>
    <w:p w14:paraId="7985252F" w14:textId="0872A315" w:rsidR="001F6ABC" w:rsidRPr="001F6ABC" w:rsidRDefault="001F6ABC" w:rsidP="007C0C68">
      <w:pPr>
        <w:pStyle w:val="NormalArial"/>
        <w:spacing w:before="120" w:after="120"/>
      </w:pPr>
      <w:r w:rsidRPr="00FE6603">
        <w:t xml:space="preserve">Regarding the load-transfer window timeline, currently drafted as </w:t>
      </w:r>
      <w:r w:rsidR="00E3669F" w:rsidRPr="00FE6603">
        <w:t xml:space="preserve">250 </w:t>
      </w:r>
      <w:r w:rsidR="0005539C" w:rsidRPr="00FE6603">
        <w:t>milliseconds</w:t>
      </w:r>
      <w:r w:rsidR="00E3669F" w:rsidRPr="00FE6603">
        <w:t xml:space="preserve">, Tesla would welcome further discussion with </w:t>
      </w:r>
      <w:r w:rsidR="0005539C" w:rsidRPr="00FE6603">
        <w:t>ERCOT</w:t>
      </w:r>
      <w:r w:rsidR="00E3669F" w:rsidRPr="00FE6603">
        <w:t xml:space="preserve"> to understand the appropriate timeline needed to support grid reliability</w:t>
      </w:r>
      <w:r w:rsidRPr="00FE6603">
        <w:t xml:space="preserve">. In the </w:t>
      </w:r>
      <w:r w:rsidR="00035447" w:rsidRPr="00FE6603">
        <w:t>December LLWG meeting,</w:t>
      </w:r>
      <w:r w:rsidR="0005539C" w:rsidRPr="00FE6603">
        <w:t xml:space="preserve"> ERCOT’s frequency analysis indicated that system frequency</w:t>
      </w:r>
      <w:r w:rsidR="009F37CD" w:rsidRPr="00FE6603">
        <w:t xml:space="preserve"> reached unacceptable </w:t>
      </w:r>
      <w:r w:rsidR="00D53825" w:rsidRPr="00FE6603">
        <w:t>levels following</w:t>
      </w:r>
      <w:r w:rsidR="0005539C" w:rsidRPr="00FE6603">
        <w:t xml:space="preserve"> large load-loss events </w:t>
      </w:r>
      <w:r w:rsidR="009F37CD" w:rsidRPr="00FE6603">
        <w:t xml:space="preserve">after </w:t>
      </w:r>
      <w:r w:rsidR="0005539C" w:rsidRPr="00FE6603">
        <w:t>approximately one second. In the May LLWG meeting, ERCOT’s voltage sensitivity analysis identified a 0.5-second threshold associated with voltage-related inverter-based resource trip risk.</w:t>
      </w:r>
      <w:r w:rsidR="00035447" w:rsidRPr="00FE6603">
        <w:t xml:space="preserve"> </w:t>
      </w:r>
      <w:r w:rsidR="0005539C" w:rsidRPr="00FE6603">
        <w:t>In this context, a 0.25-second interval represents a reasonable threshold for system security, while still allowing flexibility in implementation.</w:t>
      </w:r>
      <w:r w:rsidR="00D53825">
        <w:t xml:space="preserve"> </w:t>
      </w:r>
      <w:r w:rsidRPr="001F6ABC">
        <w:t xml:space="preserve">As a BESS manufacturer, </w:t>
      </w:r>
      <w:r w:rsidR="0066751B">
        <w:t xml:space="preserve">Tesla notes that its Megapack platform </w:t>
      </w:r>
      <w:r w:rsidR="00B23221">
        <w:t>can return</w:t>
      </w:r>
      <w:r w:rsidR="0066751B">
        <w:t xml:space="preserve"> the load within 0.25 seconds or less and could satisfy this requirement.</w:t>
      </w:r>
    </w:p>
    <w:p w14:paraId="3F22F591" w14:textId="30E71726" w:rsidR="0055032D" w:rsidRDefault="0066751B" w:rsidP="00752FD0">
      <w:pPr>
        <w:pStyle w:val="NormalArial"/>
        <w:spacing w:before="120" w:after="120"/>
      </w:pPr>
      <w:r w:rsidRPr="0066751B">
        <w:t>Finally, with respect to the voltage and frequency ride-through ranges proposed by ERCOT, the Megapack product can handle ride-through ranges wider than currently proposed, so we have no concerns with Megapack being capable of supporting developers with these ranges.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427217DA" w14:textId="77777777" w:rsidTr="004D37D7">
        <w:trPr>
          <w:trHeight w:val="350"/>
        </w:trPr>
        <w:tc>
          <w:tcPr>
            <w:tcW w:w="10440" w:type="dxa"/>
            <w:tcBorders>
              <w:bottom w:val="single" w:sz="4" w:space="0" w:color="auto"/>
            </w:tcBorders>
            <w:shd w:val="clear" w:color="auto" w:fill="FFFFFF"/>
            <w:vAlign w:val="center"/>
          </w:tcPr>
          <w:p w14:paraId="3B338495" w14:textId="77777777" w:rsidR="0055032D" w:rsidRDefault="0055032D" w:rsidP="004D37D7">
            <w:pPr>
              <w:pStyle w:val="Header"/>
              <w:jc w:val="center"/>
            </w:pPr>
            <w:r>
              <w:t>Revised Cover Page Language</w:t>
            </w:r>
          </w:p>
        </w:tc>
      </w:tr>
    </w:tbl>
    <w:p w14:paraId="475B3F5A" w14:textId="5236DBDF" w:rsidR="00152993" w:rsidRDefault="003308E1" w:rsidP="007C0C68">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278849D" w14:textId="77777777">
        <w:trPr>
          <w:trHeight w:val="350"/>
        </w:trPr>
        <w:tc>
          <w:tcPr>
            <w:tcW w:w="10440" w:type="dxa"/>
            <w:tcBorders>
              <w:bottom w:val="single" w:sz="4" w:space="0" w:color="auto"/>
            </w:tcBorders>
            <w:shd w:val="clear" w:color="auto" w:fill="FFFFFF"/>
            <w:vAlign w:val="center"/>
          </w:tcPr>
          <w:p w14:paraId="129A3F3B" w14:textId="77777777" w:rsidR="00152993" w:rsidRDefault="00152993">
            <w:pPr>
              <w:pStyle w:val="Header"/>
              <w:jc w:val="center"/>
            </w:pPr>
            <w:r>
              <w:t xml:space="preserve">Revised Proposed </w:t>
            </w:r>
            <w:r w:rsidR="00C158EE">
              <w:t xml:space="preserve">Guide </w:t>
            </w:r>
            <w:r>
              <w:t>Language</w:t>
            </w:r>
          </w:p>
        </w:tc>
      </w:tr>
    </w:tbl>
    <w:p w14:paraId="7FC220AF" w14:textId="77777777" w:rsidR="00AC445F" w:rsidRDefault="00AC445F" w:rsidP="00AC445F">
      <w:pPr>
        <w:keepNext/>
        <w:tabs>
          <w:tab w:val="left" w:pos="720"/>
        </w:tabs>
        <w:spacing w:before="240" w:after="240"/>
        <w:outlineLvl w:val="1"/>
        <w:rPr>
          <w:ins w:id="0" w:author="ERCOT" w:date="2025-11-07T11:52:00Z" w16du:dateUtc="2025-11-07T17:52:00Z"/>
          <w:b/>
          <w:bCs/>
        </w:rPr>
      </w:pPr>
      <w:ins w:id="1" w:author="ERCOT" w:date="2025-11-07T11:52:00Z" w16du:dateUtc="2025-11-07T17:52:00Z">
        <w:r w:rsidRPr="62C6D3E8">
          <w:rPr>
            <w:b/>
            <w:bCs/>
          </w:rPr>
          <w:t>2.6.4</w:t>
        </w:r>
        <w:r>
          <w:tab/>
        </w:r>
        <w:r w:rsidRPr="62C6D3E8">
          <w:rPr>
            <w:b/>
            <w:bCs/>
          </w:rPr>
          <w:t xml:space="preserve">Frequency Ride-Through Requirements for Large </w:t>
        </w:r>
        <w:r>
          <w:rPr>
            <w:b/>
            <w:bCs/>
          </w:rPr>
          <w:t xml:space="preserve">Electronic </w:t>
        </w:r>
        <w:r w:rsidRPr="62C6D3E8">
          <w:rPr>
            <w:b/>
            <w:bCs/>
          </w:rPr>
          <w:t>Loads</w:t>
        </w:r>
      </w:ins>
    </w:p>
    <w:p w14:paraId="556CD308" w14:textId="77777777" w:rsidR="00AC445F" w:rsidRDefault="00AC445F" w:rsidP="00AC445F">
      <w:pPr>
        <w:spacing w:after="240"/>
        <w:ind w:left="720" w:hanging="720"/>
        <w:rPr>
          <w:ins w:id="2" w:author="ERCOT" w:date="2025-11-07T11:52:00Z" w16du:dateUtc="2025-11-07T17:52:00Z"/>
        </w:rPr>
      </w:pPr>
      <w:ins w:id="3" w:author="ERCOT" w:date="2025-11-07T11:52:00Z" w16du:dateUtc="2025-11-07T17:52:00Z">
        <w:r>
          <w:t>(1)</w:t>
        </w:r>
        <w:r>
          <w:tab/>
        </w:r>
      </w:ins>
      <w:bookmarkStart w:id="4" w:name="_Hlk211947175"/>
      <w:ins w:id="5" w:author="ERCOT" w:date="2025-11-13T18:26:00Z" w16du:dateUtc="2025-11-14T00:26:00Z">
        <w:r>
          <w:t>A Customer that proposes to interconnect or maintains an interconnection of a Large Electronic Load (LEL) with the ERCOT System shall ensure the LEL complies with the frequency ride-through requirements of this section, unless:</w:t>
        </w:r>
      </w:ins>
    </w:p>
    <w:p w14:paraId="4AE8C4AE" w14:textId="77777777" w:rsidR="00AC445F" w:rsidRDefault="00AC445F" w:rsidP="00AC445F">
      <w:pPr>
        <w:spacing w:after="240"/>
        <w:ind w:left="1440" w:hanging="720"/>
        <w:rPr>
          <w:ins w:id="6" w:author="ERCOT" w:date="2025-11-07T11:52:00Z" w16du:dateUtc="2025-11-07T17:52:00Z"/>
        </w:rPr>
      </w:pPr>
      <w:ins w:id="7" w:author="ERCOT" w:date="2025-11-07T11:52:00Z" w16du:dateUtc="2025-11-07T17:52:00Z">
        <w:r>
          <w:t>(a)</w:t>
        </w:r>
        <w:r>
          <w:tab/>
          <w:t>The LEL received approval to energize from ERCOT on or before November 14, 2025; or</w:t>
        </w:r>
      </w:ins>
    </w:p>
    <w:p w14:paraId="5ECE1AD4" w14:textId="77777777" w:rsidR="00AC445F" w:rsidRDefault="00AC445F" w:rsidP="00AC445F">
      <w:pPr>
        <w:spacing w:after="240"/>
        <w:ind w:left="1440" w:hanging="720"/>
        <w:rPr>
          <w:ins w:id="8" w:author="ERCOT" w:date="2025-11-07T11:52:00Z" w16du:dateUtc="2025-11-07T17:52:00Z"/>
        </w:rPr>
      </w:pPr>
      <w:ins w:id="9" w:author="ERCOT" w:date="2025-11-07T11:52:00Z" w16du:dateUtc="2025-11-07T17:52:00Z">
        <w:r>
          <w:t>(b)</w:t>
        </w:r>
        <w:r>
          <w:tab/>
          <w:t>The LEL satisfied the following requirements on or before November 14, 2025:</w:t>
        </w:r>
      </w:ins>
    </w:p>
    <w:p w14:paraId="23E82C21" w14:textId="77777777" w:rsidR="00AC445F" w:rsidRDefault="00AC445F" w:rsidP="00AC445F">
      <w:pPr>
        <w:spacing w:after="240"/>
        <w:ind w:left="2160" w:hanging="720"/>
        <w:rPr>
          <w:ins w:id="10" w:author="ERCOT" w:date="2025-11-07T11:52:00Z" w16du:dateUtc="2025-11-07T17:52:00Z"/>
        </w:rPr>
      </w:pPr>
      <w:ins w:id="11" w:author="ERCOT" w:date="2025-11-07T11:52:00Z" w16du:dateUtc="2025-11-07T17:52:00Z">
        <w:r>
          <w:lastRenderedPageBreak/>
          <w:t>(i)</w:t>
        </w:r>
        <w:r>
          <w:tab/>
          <w:t xml:space="preserve">Its Large Load Interconnection Study (LLIS) has been completed and results communicated in the manner contemplated by paragraph (6) of </w:t>
        </w:r>
        <w:r w:rsidRPr="00E602A0">
          <w:t>Planning Guide Section 9.4, LLIS Report and Follow-up</w:t>
        </w:r>
        <w:r>
          <w:t>; and</w:t>
        </w:r>
      </w:ins>
    </w:p>
    <w:p w14:paraId="1CF1C429" w14:textId="77777777" w:rsidR="00AC445F" w:rsidRDefault="00AC445F" w:rsidP="00AC445F">
      <w:pPr>
        <w:spacing w:after="240"/>
        <w:ind w:left="2160" w:hanging="720"/>
        <w:rPr>
          <w:ins w:id="12" w:author="ERCOT" w:date="2025-11-07T11:52:00Z" w16du:dateUtc="2025-11-07T17:52:00Z"/>
        </w:rPr>
      </w:pPr>
      <w:ins w:id="13" w:author="ERCOT" w:date="2025-11-07T11:52:00Z" w16du:dateUtc="2025-11-07T17:52:00Z">
        <w:r>
          <w:t>(ii)</w:t>
        </w:r>
        <w:r>
          <w:tab/>
          <w:t xml:space="preserve">The interconnecting TDSP for the LEL has provided the confirmation or letter contemplated in </w:t>
        </w:r>
        <w:r w:rsidRPr="00E602A0">
          <w:t>Planning Guide Section 9.5, Interconnection Agreements and Responsibilities</w:t>
        </w:r>
        <w:r>
          <w:t>.</w:t>
        </w:r>
      </w:ins>
    </w:p>
    <w:bookmarkEnd w:id="4"/>
    <w:p w14:paraId="01FF0807" w14:textId="77777777" w:rsidR="00AC445F" w:rsidRDefault="00AC445F" w:rsidP="00AC445F">
      <w:pPr>
        <w:spacing w:after="240"/>
        <w:ind w:left="720" w:hanging="720"/>
        <w:rPr>
          <w:ins w:id="14" w:author="ERCOT" w:date="2025-11-07T11:52:00Z" w16du:dateUtc="2025-11-07T17:52:00Z"/>
        </w:rPr>
      </w:pPr>
      <w:ins w:id="15" w:author="ERCOT" w:date="2025-11-07T11:52:00Z" w16du:dateUtc="2025-11-07T17:52:00Z">
        <w:r>
          <w:t>(2)</w:t>
        </w:r>
        <w:r>
          <w:tab/>
          <w:t xml:space="preserve">An LEL shall ride through frequency disturbances of the magnitude and duration specified in Table A below, as measured at the LEL’s Service Delivery Point, or if the LEL is co-located with a Generation Resource or Energy Storage Resource, at the Point of Interconnection Bus (POIB) of that Resource. </w:t>
        </w:r>
      </w:ins>
      <w:ins w:id="16" w:author="ERCOT" w:date="2025-11-13T18:30:00Z" w16du:dateUtc="2025-11-14T00:30:00Z">
        <w:r>
          <w:t xml:space="preserve"> </w:t>
        </w:r>
      </w:ins>
      <w:ins w:id="17" w:author="ERCOT" w:date="2025-11-07T11:52:00Z" w16du:dateUtc="2025-11-07T17:52:00Z">
        <w:r>
          <w:t>An LEL is not required to ride-through if it is either performing in accordance with its interconnecting TDSP’s Under-Frequency Load Shed (UFLS) program or providing an Ancillary Service that would require the LEL to trip or reduce consumption due to a frequency disturbance.</w:t>
        </w:r>
      </w:ins>
    </w:p>
    <w:p w14:paraId="2FE3B1B0" w14:textId="77777777" w:rsidR="00AC445F" w:rsidRDefault="00AC445F" w:rsidP="00AC445F">
      <w:pPr>
        <w:spacing w:after="240"/>
        <w:ind w:left="720" w:hanging="720"/>
        <w:jc w:val="center"/>
        <w:rPr>
          <w:ins w:id="18" w:author="ERCOT" w:date="2025-11-07T11:52:00Z" w16du:dateUtc="2025-11-07T17:52:00Z"/>
          <w:b/>
          <w:bCs/>
          <w:iCs/>
          <w:szCs w:val="20"/>
        </w:rPr>
      </w:pPr>
      <w:ins w:id="19" w:author="ERCOT" w:date="2025-11-07T11:52:00Z" w16du:dateUtc="2025-11-07T17:52:00Z">
        <w:r>
          <w:rPr>
            <w:b/>
            <w:bCs/>
            <w:iCs/>
            <w:szCs w:val="20"/>
          </w:rPr>
          <w:t>Table A</w:t>
        </w:r>
      </w:ins>
    </w:p>
    <w:tbl>
      <w:tblPr>
        <w:tblW w:w="6127" w:type="dxa"/>
        <w:jc w:val="center"/>
        <w:tblLook w:val="04A0" w:firstRow="1" w:lastRow="0" w:firstColumn="1" w:lastColumn="0" w:noHBand="0" w:noVBand="1"/>
      </w:tblPr>
      <w:tblGrid>
        <w:gridCol w:w="2887"/>
        <w:gridCol w:w="3240"/>
      </w:tblGrid>
      <w:tr w:rsidR="00AC445F" w:rsidRPr="00D47768" w14:paraId="4AF412D0" w14:textId="77777777" w:rsidTr="00570E27">
        <w:trPr>
          <w:trHeight w:val="600"/>
          <w:jc w:val="center"/>
          <w:ins w:id="20" w:author="ERCOT" w:date="2025-11-07T11:52: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D2468CF" w14:textId="77777777" w:rsidR="00AC445F" w:rsidRPr="00602C0F" w:rsidRDefault="00AC445F" w:rsidP="00570E27">
            <w:pPr>
              <w:ind w:left="720" w:hanging="720"/>
              <w:jc w:val="center"/>
              <w:rPr>
                <w:ins w:id="21" w:author="ERCOT" w:date="2025-11-07T11:52:00Z" w16du:dateUtc="2025-11-07T17:52:00Z"/>
                <w:color w:val="000000"/>
              </w:rPr>
            </w:pPr>
          </w:p>
          <w:p w14:paraId="08D59CB4" w14:textId="77777777" w:rsidR="00AC445F" w:rsidRPr="00602C0F" w:rsidRDefault="00AC445F" w:rsidP="00570E27">
            <w:pPr>
              <w:ind w:left="720" w:hanging="720"/>
              <w:jc w:val="center"/>
              <w:rPr>
                <w:ins w:id="22" w:author="ERCOT" w:date="2025-11-07T11:52:00Z" w16du:dateUtc="2025-11-07T17:52:00Z"/>
                <w:color w:val="000000"/>
              </w:rPr>
            </w:pPr>
            <w:ins w:id="23" w:author="ERCOT" w:date="2025-11-07T11:52:00Z" w16du:dateUtc="2025-11-07T17:52:00Z">
              <w:r w:rsidRPr="00602C0F">
                <w:rPr>
                  <w:color w:val="000000"/>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05E94E28" w14:textId="77777777" w:rsidR="00AC445F" w:rsidRPr="00602C0F" w:rsidRDefault="00AC445F" w:rsidP="00570E27">
            <w:pPr>
              <w:jc w:val="center"/>
              <w:rPr>
                <w:ins w:id="24" w:author="ERCOT" w:date="2025-11-07T11:52:00Z" w16du:dateUtc="2025-11-07T17:52:00Z"/>
                <w:color w:val="000000"/>
              </w:rPr>
            </w:pPr>
            <w:ins w:id="25" w:author="ERCOT" w:date="2025-11-07T11:52:00Z" w16du:dateUtc="2025-11-07T17:52:00Z">
              <w:r w:rsidRPr="00602C0F">
                <w:rPr>
                  <w:color w:val="000000"/>
                </w:rPr>
                <w:t>Minimum Ride-Through Time</w:t>
              </w:r>
            </w:ins>
          </w:p>
          <w:p w14:paraId="626800D0" w14:textId="77777777" w:rsidR="00AC445F" w:rsidRPr="00602C0F" w:rsidRDefault="00AC445F" w:rsidP="00570E27">
            <w:pPr>
              <w:jc w:val="center"/>
              <w:rPr>
                <w:ins w:id="26" w:author="ERCOT" w:date="2025-11-07T11:52:00Z" w16du:dateUtc="2025-11-07T17:52:00Z"/>
                <w:color w:val="000000"/>
              </w:rPr>
            </w:pPr>
            <w:ins w:id="27" w:author="ERCOT" w:date="2025-11-07T11:52:00Z" w16du:dateUtc="2025-11-07T17:52:00Z">
              <w:r w:rsidRPr="00602C0F">
                <w:rPr>
                  <w:color w:val="000000"/>
                </w:rPr>
                <w:t>(seconds)</w:t>
              </w:r>
            </w:ins>
          </w:p>
        </w:tc>
      </w:tr>
      <w:tr w:rsidR="00AC445F" w:rsidRPr="00D47768" w14:paraId="076AE2E9" w14:textId="77777777" w:rsidTr="00570E27">
        <w:trPr>
          <w:trHeight w:val="300"/>
          <w:jc w:val="center"/>
          <w:ins w:id="28"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829AF2" w14:textId="77777777" w:rsidR="00AC445F" w:rsidRPr="00602C0F" w:rsidRDefault="00AC445F" w:rsidP="00570E27">
            <w:pPr>
              <w:jc w:val="center"/>
              <w:rPr>
                <w:ins w:id="29" w:author="ERCOT" w:date="2025-11-07T11:52:00Z" w16du:dateUtc="2025-11-07T17:52:00Z"/>
                <w:color w:val="000000"/>
              </w:rPr>
            </w:pPr>
            <w:ins w:id="30" w:author="ERCOT" w:date="2025-11-07T11:52:00Z" w16du:dateUtc="2025-11-07T17:52:00Z">
              <w:r w:rsidRPr="00602C0F">
                <w:rPr>
                  <w:color w:val="000000"/>
                </w:rPr>
                <w:t>f &gt; 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D7EE02C" w14:textId="77777777" w:rsidR="00AC445F" w:rsidRPr="00602C0F" w:rsidRDefault="00AC445F" w:rsidP="00570E27">
            <w:pPr>
              <w:jc w:val="center"/>
              <w:rPr>
                <w:ins w:id="31" w:author="ERCOT" w:date="2025-11-07T11:52:00Z" w16du:dateUtc="2025-11-07T17:52:00Z"/>
                <w:color w:val="000000"/>
              </w:rPr>
            </w:pPr>
            <w:ins w:id="32" w:author="ERCOT" w:date="2025-11-07T11:52:00Z" w16du:dateUtc="2025-11-07T17:52:00Z">
              <w:r w:rsidRPr="00602C0F">
                <w:rPr>
                  <w:color w:val="000000"/>
                </w:rPr>
                <w:t>May ride-through or trip</w:t>
              </w:r>
            </w:ins>
          </w:p>
        </w:tc>
      </w:tr>
      <w:tr w:rsidR="00AC445F" w:rsidRPr="00D47768" w14:paraId="225704D8" w14:textId="77777777" w:rsidTr="00570E27">
        <w:trPr>
          <w:trHeight w:val="300"/>
          <w:jc w:val="center"/>
          <w:ins w:id="33"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8FBFEA" w14:textId="77777777" w:rsidR="00AC445F" w:rsidRPr="00602C0F" w:rsidRDefault="00AC445F" w:rsidP="00570E27">
            <w:pPr>
              <w:jc w:val="center"/>
              <w:rPr>
                <w:ins w:id="34" w:author="ERCOT" w:date="2025-11-07T11:52:00Z" w16du:dateUtc="2025-11-07T17:52:00Z"/>
                <w:color w:val="000000"/>
              </w:rPr>
            </w:pPr>
            <w:ins w:id="35" w:author="ERCOT" w:date="2025-11-07T11:52:00Z" w16du:dateUtc="2025-11-07T17:52:00Z">
              <w:r w:rsidRPr="00602C0F">
                <w:rPr>
                  <w:color w:val="000000"/>
                </w:rPr>
                <w:t>61.2 &lt; f ≤ 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7C2417B" w14:textId="77777777" w:rsidR="00AC445F" w:rsidRPr="00602C0F" w:rsidRDefault="00AC445F" w:rsidP="00570E27">
            <w:pPr>
              <w:jc w:val="center"/>
              <w:rPr>
                <w:ins w:id="36" w:author="ERCOT" w:date="2025-11-07T11:52:00Z" w16du:dateUtc="2025-11-07T17:52:00Z"/>
                <w:color w:val="000000"/>
              </w:rPr>
            </w:pPr>
            <w:ins w:id="37" w:author="ERCOT" w:date="2025-11-07T11:52:00Z" w16du:dateUtc="2025-11-07T17:52:00Z">
              <w:r w:rsidRPr="00602C0F">
                <w:rPr>
                  <w:color w:val="000000"/>
                </w:rPr>
                <w:t>299</w:t>
              </w:r>
            </w:ins>
          </w:p>
        </w:tc>
      </w:tr>
      <w:tr w:rsidR="00AC445F" w:rsidRPr="00D47768" w14:paraId="3D3D5C0D" w14:textId="77777777" w:rsidTr="00570E27">
        <w:trPr>
          <w:trHeight w:val="300"/>
          <w:jc w:val="center"/>
          <w:ins w:id="38"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F61A14A" w14:textId="77777777" w:rsidR="00AC445F" w:rsidRPr="00602C0F" w:rsidRDefault="00AC445F" w:rsidP="00570E27">
            <w:pPr>
              <w:jc w:val="center"/>
              <w:rPr>
                <w:ins w:id="39" w:author="ERCOT" w:date="2025-11-07T11:52:00Z" w16du:dateUtc="2025-11-07T17:52:00Z"/>
                <w:color w:val="000000"/>
              </w:rPr>
            </w:pPr>
            <w:ins w:id="40" w:author="ERCOT" w:date="2025-11-07T11:52:00Z" w16du:dateUtc="2025-11-07T17:52:00Z">
              <w:r w:rsidRPr="00602C0F">
                <w:rPr>
                  <w:color w:val="000000"/>
                </w:rPr>
                <w:t>58.8 ≤ f ≤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F759761" w14:textId="77777777" w:rsidR="00AC445F" w:rsidRPr="00602C0F" w:rsidRDefault="00AC445F" w:rsidP="00570E27">
            <w:pPr>
              <w:jc w:val="center"/>
              <w:rPr>
                <w:ins w:id="41" w:author="ERCOT" w:date="2025-11-07T11:52:00Z" w16du:dateUtc="2025-11-07T17:52:00Z"/>
                <w:color w:val="000000"/>
              </w:rPr>
            </w:pPr>
            <w:ins w:id="42" w:author="ERCOT" w:date="2025-11-07T11:52:00Z" w16du:dateUtc="2025-11-07T17:52:00Z">
              <w:r w:rsidRPr="00602C0F">
                <w:rPr>
                  <w:color w:val="000000"/>
                </w:rPr>
                <w:t>continuous</w:t>
              </w:r>
            </w:ins>
          </w:p>
        </w:tc>
      </w:tr>
      <w:tr w:rsidR="00AC445F" w:rsidRPr="00D47768" w14:paraId="2298632D" w14:textId="77777777" w:rsidTr="00570E27">
        <w:trPr>
          <w:trHeight w:val="300"/>
          <w:jc w:val="center"/>
          <w:ins w:id="43"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6012334" w14:textId="77777777" w:rsidR="00AC445F" w:rsidRPr="00602C0F" w:rsidRDefault="00AC445F" w:rsidP="00570E27">
            <w:pPr>
              <w:jc w:val="center"/>
              <w:rPr>
                <w:ins w:id="44" w:author="ERCOT" w:date="2025-11-07T11:52:00Z" w16du:dateUtc="2025-11-07T17:52:00Z"/>
                <w:color w:val="000000"/>
              </w:rPr>
            </w:pPr>
            <w:ins w:id="45" w:author="ERCOT" w:date="2025-11-07T11:52:00Z" w16du:dateUtc="2025-11-07T17:52:00Z">
              <w:r w:rsidRPr="00602C0F">
                <w:rPr>
                  <w:color w:val="000000"/>
                </w:rPr>
                <w:t>57.0 ≤ f &lt; 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4B082D8" w14:textId="77777777" w:rsidR="00AC445F" w:rsidRPr="00602C0F" w:rsidRDefault="00AC445F" w:rsidP="00570E27">
            <w:pPr>
              <w:jc w:val="center"/>
              <w:rPr>
                <w:ins w:id="46" w:author="ERCOT" w:date="2025-11-07T11:52:00Z" w16du:dateUtc="2025-11-07T17:52:00Z"/>
                <w:color w:val="000000"/>
              </w:rPr>
            </w:pPr>
            <w:ins w:id="47" w:author="ERCOT" w:date="2025-11-07T11:52:00Z" w16du:dateUtc="2025-11-07T17:52:00Z">
              <w:r w:rsidRPr="00602C0F">
                <w:rPr>
                  <w:color w:val="000000"/>
                </w:rPr>
                <w:t>299</w:t>
              </w:r>
            </w:ins>
          </w:p>
        </w:tc>
      </w:tr>
      <w:tr w:rsidR="00AC445F" w:rsidRPr="00D47768" w14:paraId="6D5AE62F" w14:textId="77777777" w:rsidTr="00570E27">
        <w:trPr>
          <w:trHeight w:val="300"/>
          <w:jc w:val="center"/>
          <w:ins w:id="48" w:author="ERCOT" w:date="2025-11-07T11:52: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B216C7F" w14:textId="77777777" w:rsidR="00AC445F" w:rsidRPr="00602C0F" w:rsidRDefault="00AC445F" w:rsidP="00570E27">
            <w:pPr>
              <w:jc w:val="center"/>
              <w:rPr>
                <w:ins w:id="49" w:author="ERCOT" w:date="2025-11-07T11:52:00Z" w16du:dateUtc="2025-11-07T17:52:00Z"/>
                <w:color w:val="000000"/>
              </w:rPr>
            </w:pPr>
            <w:ins w:id="50" w:author="ERCOT" w:date="2025-11-07T11:52:00Z" w16du:dateUtc="2025-11-07T17:52:00Z">
              <w:r w:rsidRPr="00602C0F">
                <w:rPr>
                  <w:color w:val="000000"/>
                </w:rPr>
                <w:t>f &lt; 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C4C11FC" w14:textId="77777777" w:rsidR="00AC445F" w:rsidRPr="00602C0F" w:rsidRDefault="00AC445F" w:rsidP="00570E27">
            <w:pPr>
              <w:jc w:val="center"/>
              <w:rPr>
                <w:ins w:id="51" w:author="ERCOT" w:date="2025-11-07T11:52:00Z" w16du:dateUtc="2025-11-07T17:52:00Z"/>
                <w:color w:val="000000"/>
              </w:rPr>
            </w:pPr>
            <w:ins w:id="52" w:author="ERCOT" w:date="2025-11-07T11:52:00Z" w16du:dateUtc="2025-11-07T17:52:00Z">
              <w:r w:rsidRPr="00602C0F">
                <w:rPr>
                  <w:color w:val="000000"/>
                </w:rPr>
                <w:t>May ride-through or trip</w:t>
              </w:r>
            </w:ins>
          </w:p>
        </w:tc>
      </w:tr>
    </w:tbl>
    <w:p w14:paraId="7871011D" w14:textId="77777777" w:rsidR="00AC445F" w:rsidRDefault="00AC445F" w:rsidP="00AC445F">
      <w:pPr>
        <w:spacing w:before="240" w:after="240"/>
        <w:ind w:left="720" w:hanging="720"/>
        <w:rPr>
          <w:ins w:id="53" w:author="ERCOT" w:date="2025-11-07T11:52:00Z" w16du:dateUtc="2025-11-07T17:52:00Z"/>
          <w:iCs/>
          <w:szCs w:val="20"/>
        </w:rPr>
      </w:pPr>
      <w:ins w:id="54" w:author="ERCOT" w:date="2025-11-07T11:52:00Z" w16du:dateUtc="2025-11-07T17:52:00Z">
        <w:r w:rsidRPr="00D47768">
          <w:rPr>
            <w:iCs/>
            <w:szCs w:val="20"/>
          </w:rPr>
          <w:t>(</w:t>
        </w:r>
        <w:r>
          <w:rPr>
            <w:iCs/>
            <w:szCs w:val="20"/>
          </w:rPr>
          <w:t>3</w:t>
        </w:r>
        <w:r w:rsidRPr="00D47768">
          <w:rPr>
            <w:iCs/>
            <w:szCs w:val="20"/>
          </w:rPr>
          <w:t>)</w:t>
        </w:r>
        <w:r w:rsidRPr="00D47768">
          <w:rPr>
            <w:iCs/>
            <w:szCs w:val="20"/>
          </w:rPr>
          <w:tab/>
          <w:t>Nothing in paragraph (</w:t>
        </w:r>
        <w:r>
          <w:rPr>
            <w:iCs/>
            <w:szCs w:val="20"/>
          </w:rPr>
          <w:t>2</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an LEL </w:t>
        </w:r>
        <w:r w:rsidRPr="00D47768">
          <w:rPr>
            <w:iCs/>
            <w:szCs w:val="20"/>
          </w:rPr>
          <w:t xml:space="preserve">to trip </w:t>
        </w:r>
        <w:r>
          <w:rPr>
            <w:iCs/>
            <w:szCs w:val="20"/>
          </w:rPr>
          <w:t xml:space="preserve">or transfer load to backup generation </w:t>
        </w:r>
        <w:r w:rsidRPr="00D47768">
          <w:rPr>
            <w:iCs/>
            <w:szCs w:val="20"/>
          </w:rPr>
          <w:t xml:space="preserve">for </w:t>
        </w:r>
        <w:r>
          <w:rPr>
            <w:iCs/>
            <w:szCs w:val="20"/>
          </w:rPr>
          <w:t>frequency</w:t>
        </w:r>
        <w:r w:rsidRPr="00D47768">
          <w:rPr>
            <w:iCs/>
            <w:szCs w:val="20"/>
          </w:rPr>
          <w:t xml:space="preserv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 </w:t>
        </w:r>
      </w:ins>
    </w:p>
    <w:p w14:paraId="2244A2A2" w14:textId="77777777" w:rsidR="00AC445F" w:rsidRDefault="00AC445F" w:rsidP="00AC445F">
      <w:pPr>
        <w:spacing w:after="240"/>
        <w:ind w:left="720" w:hanging="720"/>
        <w:rPr>
          <w:ins w:id="55" w:author="ERCOT" w:date="2025-11-07T11:52:00Z" w16du:dateUtc="2025-11-07T17:52:00Z"/>
        </w:rPr>
      </w:pPr>
      <w:ins w:id="56" w:author="ERCOT" w:date="2025-11-07T11:52:00Z" w16du:dateUtc="2025-11-07T17:52:00Z">
        <w:r>
          <w:t>(4)</w:t>
        </w:r>
        <w:r>
          <w:tab/>
          <w:t xml:space="preserve">If an LEL is consuming electric current from the grid at the time of the frequency disturbance, </w:t>
        </w:r>
        <w:r w:rsidRPr="000C2C94">
          <w:t xml:space="preserve">the LEL shall continue to consume electric current from the grid during </w:t>
        </w:r>
        <w:r w:rsidRPr="00AC445F">
          <w:rPr>
            <w:iCs/>
            <w:szCs w:val="20"/>
          </w:rPr>
          <w:t>frequency</w:t>
        </w:r>
        <w:r>
          <w:t xml:space="preserve"> deviations</w:t>
        </w:r>
        <w:r w:rsidRPr="000C2C94">
          <w:t xml:space="preserve"> requiring ride-through</w:t>
        </w:r>
        <w:r>
          <w:t>.  In addition, an LEL should continue to consume active power within 10% of the pre-disturbance level during frequency deviations requiring ride-through.</w:t>
        </w:r>
      </w:ins>
    </w:p>
    <w:p w14:paraId="08863324" w14:textId="77777777" w:rsidR="00E518BA" w:rsidRDefault="00E518BA" w:rsidP="00E518BA">
      <w:pPr>
        <w:keepNext/>
        <w:spacing w:after="240"/>
        <w:ind w:left="720" w:hanging="720"/>
        <w:rPr>
          <w:ins w:id="57" w:author="Tesla 121825" w:date="2025-12-18T12:15:00Z" w16du:dateUtc="2025-12-18T18:15:00Z"/>
        </w:rPr>
      </w:pPr>
      <w:ins w:id="58" w:author="Tesla 121825" w:date="2025-12-18T12:15:00Z" w16du:dateUtc="2025-12-18T18:15:00Z">
        <w:r>
          <w:t>(5)</w:t>
        </w:r>
        <w:r>
          <w:tab/>
          <w:t xml:space="preserve">For frequency deviations </w:t>
        </w:r>
        <w:r w:rsidRPr="006B3B79">
          <w:t>outside th</w:t>
        </w:r>
        <w:r>
          <w:t>e continuous operating range specified in Table A of paragraph (2) above, an LEL may implement an internal load-transfer or control-stabilization interval for a duration of up to 250 milliseconds.</w:t>
        </w:r>
      </w:ins>
    </w:p>
    <w:p w14:paraId="1F649D75" w14:textId="77777777" w:rsidR="00E518BA" w:rsidRDefault="00E518BA" w:rsidP="00E518BA">
      <w:pPr>
        <w:keepNext/>
        <w:spacing w:after="240"/>
        <w:ind w:left="1440" w:hanging="720"/>
        <w:rPr>
          <w:ins w:id="59" w:author="Tesla 121825" w:date="2025-12-18T12:15:00Z" w16du:dateUtc="2025-12-18T18:15:00Z"/>
        </w:rPr>
      </w:pPr>
      <w:ins w:id="60" w:author="Tesla 121825" w:date="2025-12-18T12:15:00Z" w16du:dateUtc="2025-12-18T18:15:00Z">
        <w:r>
          <w:t>(a)</w:t>
        </w:r>
        <w:r>
          <w:tab/>
          <w:t>For LELs composed of multiple internal devices, one load-transfer or control action per disturbance event per individual device shall be permitted.</w:t>
        </w:r>
      </w:ins>
    </w:p>
    <w:p w14:paraId="3E1FE64F" w14:textId="6D80A952" w:rsidR="00AC445F" w:rsidRPr="00FF0E5C" w:rsidRDefault="00AC445F" w:rsidP="00AC445F">
      <w:pPr>
        <w:spacing w:after="240"/>
        <w:ind w:left="720" w:hanging="720"/>
        <w:rPr>
          <w:ins w:id="61" w:author="ERCOT" w:date="2025-11-07T11:52:00Z" w16du:dateUtc="2025-11-07T17:52:00Z"/>
          <w:rStyle w:val="eop"/>
          <w:color w:val="000000"/>
        </w:rPr>
      </w:pPr>
      <w:ins w:id="62" w:author="ERCOT" w:date="2025-11-07T11:52:00Z" w16du:dateUtc="2025-11-07T17:52:00Z">
        <w:r>
          <w:t>(</w:t>
        </w:r>
      </w:ins>
      <w:ins w:id="63" w:author="Tesla 121825" w:date="2025-12-18T12:15:00Z" w16du:dateUtc="2025-12-18T18:15:00Z">
        <w:r w:rsidR="00E518BA">
          <w:t>6</w:t>
        </w:r>
      </w:ins>
      <w:ins w:id="64" w:author="ERCOT" w:date="2025-11-07T11:52:00Z" w16du:dateUtc="2025-11-07T17:52:00Z">
        <w:del w:id="65" w:author="Tesla 121825" w:date="2025-12-18T12:15:00Z" w16du:dateUtc="2025-12-18T18:15:00Z">
          <w:r w:rsidDel="00E518BA">
            <w:delText>5</w:delText>
          </w:r>
        </w:del>
        <w:r>
          <w:t>)</w:t>
        </w:r>
        <w:r>
          <w:tab/>
          <w:t>If protection systems are installed and activated to trip the LEL, they shall enable the LEL to ride-through frequency conditions beyond those defined in paragraph (2) above to the maximum level the equipment allows, unless the protection systems are set to respond to an UFLS event or Ancillary Service obligation.</w:t>
        </w:r>
      </w:ins>
    </w:p>
    <w:p w14:paraId="68D34D26" w14:textId="462C3470" w:rsidR="00AC445F" w:rsidRPr="00FF0E5C" w:rsidRDefault="00AC445F" w:rsidP="00AC445F">
      <w:pPr>
        <w:spacing w:after="240"/>
        <w:ind w:left="720" w:hanging="720"/>
        <w:rPr>
          <w:ins w:id="66" w:author="ERCOT" w:date="2025-11-07T11:52:00Z" w16du:dateUtc="2025-11-07T17:52:00Z"/>
          <w:rStyle w:val="eop"/>
          <w:color w:val="000000"/>
        </w:rPr>
      </w:pPr>
      <w:ins w:id="67" w:author="ERCOT" w:date="2025-11-07T11:52:00Z" w16du:dateUtc="2025-11-07T17:52:00Z">
        <w:r>
          <w:lastRenderedPageBreak/>
          <w:t>(</w:t>
        </w:r>
      </w:ins>
      <w:ins w:id="68" w:author="Tesla 121825" w:date="2025-12-18T12:15:00Z" w16du:dateUtc="2025-12-18T18:15:00Z">
        <w:r w:rsidR="00E518BA">
          <w:t>7</w:t>
        </w:r>
      </w:ins>
      <w:ins w:id="69" w:author="ERCOT" w:date="2025-11-07T11:52:00Z" w16du:dateUtc="2025-11-07T17:52:00Z">
        <w:del w:id="70" w:author="Tesla 121825" w:date="2025-12-18T12:15:00Z" w16du:dateUtc="2025-12-18T18:15:00Z">
          <w:r w:rsidDel="00E518BA">
            <w:delText>6</w:delText>
          </w:r>
        </w:del>
        <w:r>
          <w:t>)</w:t>
        </w:r>
        <w:r>
          <w:tab/>
          <w:t>If frequency protection schemes are installed and activated to trip an LEL, they shall use filtered quantities or add sufficient time delays to prevent misoperations while providing the desired equipment protection.  Protection schemes shall not trip an LEL based on an instantaneous frequency measurement.</w:t>
        </w:r>
      </w:ins>
    </w:p>
    <w:p w14:paraId="0D438C97" w14:textId="41810EC2" w:rsidR="00AC445F" w:rsidRDefault="00AC445F" w:rsidP="00AC445F">
      <w:pPr>
        <w:keepNext/>
        <w:spacing w:after="240"/>
        <w:ind w:left="720" w:hanging="720"/>
        <w:rPr>
          <w:ins w:id="71" w:author="ERCOT" w:date="2025-11-07T11:52:00Z" w16du:dateUtc="2025-11-07T17:52:00Z"/>
          <w:rStyle w:val="eop"/>
          <w:color w:val="000000"/>
        </w:rPr>
      </w:pPr>
      <w:ins w:id="72" w:author="ERCOT" w:date="2025-11-07T11:52:00Z" w16du:dateUtc="2025-11-07T17:52:00Z">
        <w:r w:rsidRPr="00FF0E5C">
          <w:rPr>
            <w:rStyle w:val="eop"/>
            <w:color w:val="000000"/>
          </w:rPr>
          <w:t>(</w:t>
        </w:r>
      </w:ins>
      <w:ins w:id="73" w:author="Tesla 121825" w:date="2025-12-18T12:15:00Z" w16du:dateUtc="2025-12-18T18:15:00Z">
        <w:r w:rsidR="00E518BA">
          <w:rPr>
            <w:rStyle w:val="eop"/>
            <w:color w:val="000000"/>
          </w:rPr>
          <w:t>8</w:t>
        </w:r>
      </w:ins>
      <w:ins w:id="74" w:author="ERCOT" w:date="2025-11-07T11:52:00Z" w16du:dateUtc="2025-11-07T17:52:00Z">
        <w:del w:id="75" w:author="Tesla 121825" w:date="2025-12-18T12:15:00Z" w16du:dateUtc="2025-12-18T18:15:00Z">
          <w:r w:rsidRPr="00FF0E5C" w:rsidDel="00E518BA">
            <w:rPr>
              <w:rStyle w:val="eop"/>
              <w:color w:val="000000"/>
            </w:rPr>
            <w:delText>7</w:delText>
          </w:r>
        </w:del>
        <w:r w:rsidRPr="00FF0E5C">
          <w:rPr>
            <w:rStyle w:val="eop"/>
            <w:color w:val="000000"/>
          </w:rPr>
          <w:t>)</w:t>
        </w:r>
        <w:r>
          <w:tab/>
        </w:r>
        <w:r w:rsidRPr="00FF0E5C">
          <w:rPr>
            <w:rStyle w:val="eop"/>
            <w:color w:val="000000"/>
          </w:rPr>
          <w:t xml:space="preserve">If </w:t>
        </w:r>
        <w:r>
          <w:rPr>
            <w:rStyle w:val="eop"/>
            <w:color w:val="000000"/>
          </w:rPr>
          <w:t xml:space="preserve">ERCOT determines that </w:t>
        </w:r>
        <w:r w:rsidRPr="00FF0E5C">
          <w:rPr>
            <w:rStyle w:val="eop"/>
            <w:color w:val="000000"/>
          </w:rPr>
          <w:t>a</w:t>
        </w:r>
        <w:r>
          <w:rPr>
            <w:rStyle w:val="eop"/>
            <w:color w:val="000000"/>
          </w:rPr>
          <w:t>n</w:t>
        </w:r>
        <w:r w:rsidRPr="00FF0E5C">
          <w:rPr>
            <w:rStyle w:val="eop"/>
            <w:color w:val="000000"/>
          </w:rPr>
          <w:t xml:space="preserve"> L</w:t>
        </w:r>
        <w:r>
          <w:rPr>
            <w:rStyle w:val="eop"/>
            <w:color w:val="000000"/>
          </w:rPr>
          <w:t>EL</w:t>
        </w:r>
        <w:r w:rsidRPr="00FF0E5C">
          <w:rPr>
            <w:rStyle w:val="eop"/>
            <w:color w:val="000000"/>
          </w:rPr>
          <w:t xml:space="preserve"> </w:t>
        </w:r>
        <w:r>
          <w:rPr>
            <w:rStyle w:val="eop"/>
            <w:color w:val="000000"/>
          </w:rPr>
          <w:t xml:space="preserve">has </w:t>
        </w:r>
        <w:r w:rsidRPr="00FF0E5C">
          <w:rPr>
            <w:rStyle w:val="eop"/>
            <w:color w:val="000000"/>
          </w:rPr>
          <w:t>fail</w:t>
        </w:r>
        <w:r>
          <w:rPr>
            <w:rStyle w:val="eop"/>
            <w:color w:val="000000"/>
          </w:rPr>
          <w:t>ed</w:t>
        </w:r>
        <w:r w:rsidRPr="00FF0E5C">
          <w:rPr>
            <w:rStyle w:val="eop"/>
            <w:color w:val="000000"/>
          </w:rPr>
          <w:t xml:space="preserve"> to ride</w:t>
        </w:r>
        <w:r>
          <w:rPr>
            <w:rStyle w:val="eop"/>
            <w:color w:val="000000"/>
          </w:rPr>
          <w:t xml:space="preserve"> </w:t>
        </w:r>
        <w:r w:rsidRPr="00FF0E5C">
          <w:rPr>
            <w:rStyle w:val="eop"/>
            <w:color w:val="000000"/>
          </w:rPr>
          <w:t xml:space="preserve">through a frequency </w:t>
        </w:r>
        <w:r>
          <w:rPr>
            <w:rStyle w:val="eop"/>
            <w:color w:val="000000"/>
          </w:rPr>
          <w:t xml:space="preserve">disturbance </w:t>
        </w:r>
        <w:r w:rsidRPr="00FF0E5C">
          <w:rPr>
            <w:rStyle w:val="eop"/>
            <w:color w:val="000000"/>
          </w:rPr>
          <w:t xml:space="preserve">in accordance with any requirement in </w:t>
        </w:r>
      </w:ins>
      <w:ins w:id="76" w:author="ERCOT" w:date="2025-11-13T18:30:00Z" w16du:dateUtc="2025-11-14T00:30:00Z">
        <w:r>
          <w:rPr>
            <w:rStyle w:val="eop"/>
            <w:color w:val="000000"/>
          </w:rPr>
          <w:t xml:space="preserve">this </w:t>
        </w:r>
      </w:ins>
      <w:ins w:id="77" w:author="ERCOT" w:date="2025-11-07T11:52:00Z" w16du:dateUtc="2025-11-07T17:52:00Z">
        <w:r w:rsidRPr="00FF0E5C">
          <w:rPr>
            <w:rStyle w:val="eop"/>
            <w:color w:val="000000"/>
          </w:rPr>
          <w:t>Section 2.6.4</w:t>
        </w:r>
      </w:ins>
      <w:ins w:id="78" w:author="ERCOT" w:date="2025-11-13T18:30:00Z" w16du:dateUtc="2025-11-14T00:30:00Z">
        <w:r>
          <w:rPr>
            <w:rStyle w:val="eop"/>
            <w:color w:val="000000"/>
          </w:rPr>
          <w:t>:</w:t>
        </w:r>
      </w:ins>
    </w:p>
    <w:p w14:paraId="737531E7" w14:textId="77777777" w:rsidR="00AC445F" w:rsidRDefault="00AC445F" w:rsidP="00AC445F">
      <w:pPr>
        <w:keepNext/>
        <w:spacing w:after="240"/>
        <w:ind w:left="1440" w:hanging="720"/>
        <w:rPr>
          <w:ins w:id="79" w:author="ERCOT" w:date="2025-11-07T11:52:00Z" w16du:dateUtc="2025-11-07T17:52:00Z"/>
          <w:rStyle w:val="eop"/>
          <w:color w:val="000000"/>
        </w:rPr>
      </w:pPr>
      <w:ins w:id="80" w:author="ERCOT" w:date="2025-11-07T11:52:00Z" w16du:dateUtc="2025-11-07T17:52:00Z">
        <w:r>
          <w:rPr>
            <w:rStyle w:val="eop"/>
            <w:color w:val="000000"/>
          </w:rPr>
          <w:t>(a)</w:t>
        </w:r>
        <w:r>
          <w:rPr>
            <w:rStyle w:val="eop"/>
            <w:color w:val="000000"/>
          </w:rPr>
          <w:tab/>
          <w:t xml:space="preserve">The </w:t>
        </w:r>
        <w:r w:rsidRPr="00FF0E5C">
          <w:rPr>
            <w:rStyle w:val="eop"/>
            <w:color w:val="000000"/>
          </w:rPr>
          <w:t>interconnecting T</w:t>
        </w:r>
        <w:r>
          <w:rPr>
            <w:rStyle w:val="eop"/>
            <w:color w:val="000000"/>
          </w:rPr>
          <w:t>D</w:t>
        </w:r>
        <w:r w:rsidRPr="00FF0E5C">
          <w:rPr>
            <w:rStyle w:val="eop"/>
            <w:color w:val="000000"/>
          </w:rPr>
          <w:t xml:space="preserve">SP shall </w:t>
        </w:r>
        <w:r>
          <w:rPr>
            <w:rStyle w:val="eop"/>
            <w:color w:val="000000"/>
          </w:rPr>
          <w:t>provide available information to ERCOT to assist with ERCOT’s event analysis;</w:t>
        </w:r>
      </w:ins>
    </w:p>
    <w:p w14:paraId="72085BD5" w14:textId="77777777" w:rsidR="00AC445F" w:rsidRDefault="00AC445F" w:rsidP="00AC445F">
      <w:pPr>
        <w:keepNext/>
        <w:spacing w:after="240"/>
        <w:ind w:left="1440" w:hanging="720"/>
        <w:rPr>
          <w:ins w:id="81" w:author="ERCOT" w:date="2025-11-13T18:23:00Z" w16du:dateUtc="2025-11-14T00:23:00Z"/>
          <w:rStyle w:val="eop"/>
          <w:color w:val="000000"/>
        </w:rPr>
      </w:pPr>
      <w:ins w:id="82" w:author="ERCOT" w:date="2025-11-13T18:23:00Z" w16du:dateUtc="2025-11-14T00:23:00Z">
        <w:r>
          <w:rPr>
            <w:rStyle w:val="eop"/>
            <w:color w:val="000000"/>
          </w:rPr>
          <w:t>(b)</w:t>
        </w:r>
        <w:r>
          <w:rPr>
            <w:rStyle w:val="eop"/>
            <w:color w:val="000000"/>
          </w:rPr>
          <w:tab/>
          <w:t>The Customer representing the LEL shall:</w:t>
        </w:r>
      </w:ins>
    </w:p>
    <w:p w14:paraId="45B7F064" w14:textId="77777777" w:rsidR="00AC445F" w:rsidRDefault="00AC445F" w:rsidP="00AC445F">
      <w:pPr>
        <w:keepNext/>
        <w:spacing w:after="240"/>
        <w:ind w:left="2160" w:hanging="720"/>
        <w:rPr>
          <w:ins w:id="83" w:author="ERCOT" w:date="2025-11-13T18:23:00Z" w16du:dateUtc="2025-11-14T00:23:00Z"/>
          <w:rStyle w:val="eop"/>
          <w:color w:val="000000"/>
        </w:rPr>
      </w:pPr>
      <w:ins w:id="84" w:author="ERCOT" w:date="2025-11-13T18:23:00Z" w16du:dateUtc="2025-11-14T00:23:00Z">
        <w:r>
          <w:rPr>
            <w:rStyle w:val="eop"/>
            <w:color w:val="000000"/>
          </w:rPr>
          <w:t>(i)</w:t>
        </w:r>
        <w:r>
          <w:rPr>
            <w:rStyle w:val="eop"/>
            <w:color w:val="000000"/>
          </w:rPr>
          <w:tab/>
          <w:t>Investigate and determine the root cause of the frequency ride-through failure and report the results of the investigation to ERCOT within 90 days of ERCOT’s request;</w:t>
        </w:r>
      </w:ins>
    </w:p>
    <w:p w14:paraId="3C8E0977" w14:textId="77777777" w:rsidR="00AC445F" w:rsidRDefault="00AC445F" w:rsidP="00AC445F">
      <w:pPr>
        <w:keepNext/>
        <w:spacing w:after="240"/>
        <w:ind w:left="2160" w:hanging="720"/>
        <w:rPr>
          <w:ins w:id="85" w:author="ERCOT" w:date="2025-11-13T18:23:00Z" w16du:dateUtc="2025-11-14T00:23:00Z"/>
          <w:rStyle w:val="eop"/>
          <w:color w:val="000000"/>
        </w:rPr>
      </w:pPr>
      <w:ins w:id="86" w:author="ERCOT" w:date="2025-11-13T18:23:00Z" w16du:dateUtc="2025-11-14T00:23:00Z">
        <w:r>
          <w:rPr>
            <w:rStyle w:val="eop"/>
            <w:color w:val="000000"/>
          </w:rPr>
          <w:t>(ii)</w:t>
        </w:r>
        <w:r>
          <w:rPr>
            <w:rStyle w:val="eop"/>
            <w:color w:val="000000"/>
          </w:rPr>
          <w:tab/>
          <w:t>Develop a plan to ensure the LEL can meet the applicable ride-through performance requirements and submit the plan to ERCOT within 90 days of completion of (i) above; and</w:t>
        </w:r>
      </w:ins>
    </w:p>
    <w:p w14:paraId="300DEB9B" w14:textId="77777777" w:rsidR="00AC445F" w:rsidRDefault="00AC445F" w:rsidP="00AC445F">
      <w:pPr>
        <w:keepNext/>
        <w:spacing w:after="240"/>
        <w:ind w:left="2160" w:hanging="720"/>
        <w:rPr>
          <w:ins w:id="87" w:author="ERCOT" w:date="2025-11-13T18:23:00Z" w16du:dateUtc="2025-11-14T00:23:00Z"/>
          <w:rStyle w:val="eop"/>
          <w:color w:val="000000"/>
        </w:rPr>
      </w:pPr>
      <w:ins w:id="88" w:author="ERCOT" w:date="2025-11-13T18:23:00Z" w16du:dateUtc="2025-11-14T00:23:00Z">
        <w:r>
          <w:rPr>
            <w:rStyle w:val="eop"/>
            <w:color w:val="000000"/>
          </w:rPr>
          <w:t>(iii)</w:t>
        </w:r>
        <w:r>
          <w:rPr>
            <w:rStyle w:val="eop"/>
            <w:color w:val="000000"/>
          </w:rPr>
          <w:tab/>
          <w:t>Implement the plan upon ERCOT approval within 180 days of (ii) above unless ERCOT approves a longer timeline.</w:t>
        </w:r>
      </w:ins>
    </w:p>
    <w:p w14:paraId="211456D4" w14:textId="77777777" w:rsidR="00AC445F" w:rsidRPr="00FF0E5C" w:rsidRDefault="00AC445F" w:rsidP="00AC445F">
      <w:pPr>
        <w:keepNext/>
        <w:spacing w:after="240"/>
        <w:ind w:left="1440" w:hanging="720"/>
        <w:rPr>
          <w:ins w:id="89" w:author="ERCOT" w:date="2025-11-07T11:52:00Z" w16du:dateUtc="2025-11-07T17:52:00Z"/>
          <w:rStyle w:val="eop"/>
          <w:color w:val="000000"/>
        </w:rPr>
      </w:pPr>
      <w:ins w:id="90" w:author="ERCOT" w:date="2025-11-13T18:23:00Z" w16du:dateUtc="2025-11-14T00:23:00Z">
        <w:r w:rsidRPr="00FF0E5C">
          <w:rPr>
            <w:rStyle w:val="eop"/>
            <w:color w:val="000000"/>
          </w:rPr>
          <w:t>(</w:t>
        </w:r>
        <w:r>
          <w:rPr>
            <w:rStyle w:val="eop"/>
            <w:color w:val="000000"/>
          </w:rPr>
          <w:t>c</w:t>
        </w:r>
        <w:r w:rsidRPr="00FF0E5C">
          <w:rPr>
            <w:rStyle w:val="eop"/>
            <w:color w:val="000000"/>
          </w:rPr>
          <w:t>)</w:t>
        </w:r>
        <w:r w:rsidRPr="00E602A0">
          <w:rPr>
            <w:rStyle w:val="eop"/>
            <w:color w:val="000000"/>
          </w:rPr>
          <w:tab/>
        </w:r>
        <w:r>
          <w:rPr>
            <w:rStyle w:val="eop"/>
            <w:color w:val="000000"/>
          </w:rPr>
          <w:t xml:space="preserve">Notwithstanding the requirements of </w:t>
        </w:r>
      </w:ins>
      <w:ins w:id="91" w:author="ERCOT" w:date="2025-11-13T18:30:00Z" w16du:dateUtc="2025-11-14T00:30:00Z">
        <w:r>
          <w:rPr>
            <w:rStyle w:val="eop"/>
            <w:color w:val="000000"/>
          </w:rPr>
          <w:t>p</w:t>
        </w:r>
      </w:ins>
      <w:ins w:id="92" w:author="ERCOT" w:date="2025-11-13T18:23:00Z" w16du:dateUtc="2025-11-14T00:23:00Z">
        <w:r>
          <w:rPr>
            <w:rStyle w:val="eop"/>
            <w:color w:val="000000"/>
          </w:rPr>
          <w:t>aragraph (b)</w:t>
        </w:r>
      </w:ins>
      <w:ins w:id="93" w:author="ERCOT" w:date="2025-11-13T18:31:00Z" w16du:dateUtc="2025-11-14T00:31:00Z">
        <w:r>
          <w:rPr>
            <w:rStyle w:val="eop"/>
            <w:color w:val="000000"/>
          </w:rPr>
          <w:t xml:space="preserve"> above</w:t>
        </w:r>
      </w:ins>
      <w:ins w:id="94" w:author="ERCOT" w:date="2025-11-13T18:23:00Z" w16du:dateUtc="2025-11-14T00:23:00Z">
        <w:r>
          <w:rPr>
            <w:rStyle w:val="eop"/>
            <w:color w:val="000000"/>
          </w:rPr>
          <w:t>, i</w:t>
        </w:r>
        <w:r w:rsidRPr="00E602A0">
          <w:rPr>
            <w:rStyle w:val="eop"/>
            <w:color w:val="000000"/>
          </w:rPr>
          <w:t>f ERCOT determines th</w:t>
        </w:r>
        <w:r>
          <w:rPr>
            <w:rStyle w:val="eop"/>
            <w:color w:val="000000"/>
          </w:rPr>
          <w:t xml:space="preserve">at the operation of an LEL following a failure to comply with the requirements of this Section 2.6.4 </w:t>
        </w:r>
        <w:r w:rsidRPr="00E602A0">
          <w:rPr>
            <w:rStyle w:val="eop"/>
            <w:color w:val="000000"/>
          </w:rPr>
          <w:t xml:space="preserve">poses an imminent risk to local or system reliability, </w:t>
        </w:r>
        <w:r>
          <w:rPr>
            <w:rStyle w:val="eop"/>
            <w:color w:val="000000"/>
          </w:rPr>
          <w:t>ERCOT may require the LEL to disconnect from the ERCOT System and remain disconnected until the Customer representing the LEL has demonstrated to ERCOT’s satisfaction that the LEL can comply with the ride-through performance requirements of this Section.</w:t>
        </w:r>
      </w:ins>
    </w:p>
    <w:p w14:paraId="2453BB5D" w14:textId="77777777" w:rsidR="00AC445F" w:rsidRPr="00D47768" w:rsidRDefault="00AC445F" w:rsidP="00AC445F">
      <w:pPr>
        <w:keepNext/>
        <w:tabs>
          <w:tab w:val="left" w:pos="720"/>
        </w:tabs>
        <w:spacing w:before="240" w:after="240"/>
        <w:outlineLvl w:val="1"/>
        <w:rPr>
          <w:ins w:id="95" w:author="ERCOT" w:date="2025-11-07T11:52:00Z" w16du:dateUtc="2025-11-07T17:52:00Z"/>
          <w:b/>
          <w:szCs w:val="20"/>
        </w:rPr>
      </w:pPr>
      <w:ins w:id="96" w:author="ERCOT" w:date="2025-11-07T11:52:00Z" w16du:dateUtc="2025-11-07T17:52:00Z">
        <w:r w:rsidRPr="00D47768">
          <w:rPr>
            <w:b/>
            <w:szCs w:val="20"/>
          </w:rPr>
          <w:t>2.1</w:t>
        </w:r>
        <w:r>
          <w:rPr>
            <w:b/>
            <w:szCs w:val="20"/>
          </w:rPr>
          <w:t>4</w:t>
        </w:r>
        <w:r w:rsidRPr="00D47768">
          <w:rPr>
            <w:b/>
            <w:szCs w:val="20"/>
          </w:rPr>
          <w:tab/>
          <w:t xml:space="preserve">Voltage Ride-Through Requirements for </w:t>
        </w:r>
        <w:r>
          <w:rPr>
            <w:b/>
            <w:szCs w:val="20"/>
          </w:rPr>
          <w:t>Large Electronic Loads</w:t>
        </w:r>
      </w:ins>
    </w:p>
    <w:p w14:paraId="3B47A90A" w14:textId="77777777" w:rsidR="00AC445F" w:rsidRDefault="00AC445F" w:rsidP="00AC445F">
      <w:pPr>
        <w:spacing w:after="240"/>
        <w:ind w:left="720" w:hanging="720"/>
        <w:rPr>
          <w:ins w:id="97" w:author="ERCOT" w:date="2025-11-07T11:52:00Z" w16du:dateUtc="2025-11-07T17:52:00Z"/>
        </w:rPr>
      </w:pPr>
      <w:ins w:id="98" w:author="ERCOT" w:date="2025-11-07T11:52:00Z" w16du:dateUtc="2025-11-07T17:52:00Z">
        <w:r>
          <w:t>(1)</w:t>
        </w:r>
        <w:r>
          <w:tab/>
        </w:r>
      </w:ins>
      <w:ins w:id="99" w:author="ERCOT" w:date="2025-11-13T18:23:00Z" w16du:dateUtc="2025-11-14T00:23:00Z">
        <w:r>
          <w:t>A Customer that proposes to interconnect or maintains an interconnection of a Large Electronic Load (LEL) with the ERCOT System shall ensure the LEL complies with the voltage ride-through requirements of this section, unless:</w:t>
        </w:r>
      </w:ins>
    </w:p>
    <w:p w14:paraId="472CBEB2" w14:textId="77777777" w:rsidR="00AC445F" w:rsidRDefault="00AC445F" w:rsidP="00AC445F">
      <w:pPr>
        <w:spacing w:after="240"/>
        <w:ind w:left="1440" w:hanging="720"/>
        <w:rPr>
          <w:ins w:id="100" w:author="ERCOT" w:date="2025-11-07T11:52:00Z" w16du:dateUtc="2025-11-07T17:52:00Z"/>
        </w:rPr>
      </w:pPr>
      <w:ins w:id="101" w:author="ERCOT" w:date="2025-11-07T11:52:00Z" w16du:dateUtc="2025-11-07T17:52:00Z">
        <w:r>
          <w:t>(a)</w:t>
        </w:r>
        <w:r>
          <w:tab/>
          <w:t>The LEL received approval to energize from ERCOT on or before November 14, 2025; or</w:t>
        </w:r>
      </w:ins>
    </w:p>
    <w:p w14:paraId="1A9C993E" w14:textId="77777777" w:rsidR="00AC445F" w:rsidRDefault="00AC445F" w:rsidP="00AC445F">
      <w:pPr>
        <w:spacing w:after="240"/>
        <w:ind w:left="1440" w:hanging="720"/>
        <w:rPr>
          <w:ins w:id="102" w:author="ERCOT" w:date="2025-11-07T11:52:00Z" w16du:dateUtc="2025-11-07T17:52:00Z"/>
        </w:rPr>
      </w:pPr>
      <w:ins w:id="103" w:author="ERCOT" w:date="2025-11-07T11:52:00Z" w16du:dateUtc="2025-11-07T17:52:00Z">
        <w:r>
          <w:t>(b)</w:t>
        </w:r>
        <w:r>
          <w:tab/>
          <w:t>The LEL satisfied the following requirements on or before November 14, 2025:</w:t>
        </w:r>
      </w:ins>
    </w:p>
    <w:p w14:paraId="04AFAC8E" w14:textId="77777777" w:rsidR="00AC445F" w:rsidRDefault="00AC445F" w:rsidP="00AC445F">
      <w:pPr>
        <w:spacing w:after="240"/>
        <w:ind w:left="2160" w:hanging="720"/>
        <w:rPr>
          <w:ins w:id="104" w:author="ERCOT" w:date="2025-11-07T11:52:00Z" w16du:dateUtc="2025-11-07T17:52:00Z"/>
        </w:rPr>
      </w:pPr>
      <w:ins w:id="105" w:author="ERCOT" w:date="2025-11-07T11:52:00Z" w16du:dateUtc="2025-11-07T17:52:00Z">
        <w:r>
          <w:t>(i)</w:t>
        </w:r>
        <w:r>
          <w:tab/>
          <w:t xml:space="preserve">Its Large Load Interconnection Study (LLIS) has been completed and results communicated in the manner contemplated by paragraph (6) of </w:t>
        </w:r>
        <w:r w:rsidRPr="00E602A0">
          <w:t>Planning Guide Section 9.4, LLIS Report and Follow-up</w:t>
        </w:r>
        <w:r w:rsidRPr="00331C15">
          <w:t>;</w:t>
        </w:r>
        <w:r>
          <w:t xml:space="preserve"> and</w:t>
        </w:r>
      </w:ins>
    </w:p>
    <w:p w14:paraId="627B6C92" w14:textId="77777777" w:rsidR="00AC445F" w:rsidRDefault="00AC445F" w:rsidP="00AC445F">
      <w:pPr>
        <w:spacing w:after="240"/>
        <w:ind w:left="2160" w:hanging="720"/>
        <w:rPr>
          <w:ins w:id="106" w:author="ERCOT" w:date="2025-11-07T11:52:00Z" w16du:dateUtc="2025-11-07T17:52:00Z"/>
        </w:rPr>
      </w:pPr>
      <w:ins w:id="107" w:author="ERCOT" w:date="2025-11-07T11:52:00Z" w16du:dateUtc="2025-11-07T17:52:00Z">
        <w:r>
          <w:lastRenderedPageBreak/>
          <w:t>(ii)</w:t>
        </w:r>
        <w:r>
          <w:tab/>
          <w:t xml:space="preserve">The interconnecting TDSP for the LEL has provided the confirmation or letter contemplated in </w:t>
        </w:r>
        <w:r w:rsidRPr="00E602A0">
          <w:t>Planning Guide Section 9.5, Interconnection Agreements and Responsibilities</w:t>
        </w:r>
        <w:r>
          <w:t>.</w:t>
        </w:r>
      </w:ins>
    </w:p>
    <w:p w14:paraId="34010497" w14:textId="77777777" w:rsidR="00AC445F" w:rsidRDefault="00AC445F" w:rsidP="00AC445F">
      <w:pPr>
        <w:spacing w:after="240"/>
        <w:ind w:left="720" w:hanging="720"/>
        <w:rPr>
          <w:ins w:id="108" w:author="ERCOT" w:date="2025-11-07T11:52:00Z" w16du:dateUtc="2025-11-07T17:52:00Z"/>
          <w:iCs/>
          <w:szCs w:val="20"/>
        </w:rPr>
      </w:pPr>
      <w:ins w:id="109" w:author="ERCOT" w:date="2025-11-07T11:52:00Z" w16du:dateUtc="2025-11-07T17:52:00Z">
        <w:r w:rsidRPr="00D47768">
          <w:rPr>
            <w:iCs/>
            <w:szCs w:val="20"/>
          </w:rPr>
          <w:t>(</w:t>
        </w:r>
        <w:r>
          <w:rPr>
            <w:iCs/>
            <w:szCs w:val="20"/>
          </w:rPr>
          <w:t>2</w:t>
        </w:r>
        <w:r w:rsidRPr="00D47768">
          <w:rPr>
            <w:iCs/>
            <w:szCs w:val="20"/>
          </w:rPr>
          <w:t>)</w:t>
        </w:r>
        <w:r w:rsidRPr="00D47768">
          <w:rPr>
            <w:iCs/>
            <w:szCs w:val="20"/>
          </w:rPr>
          <w:tab/>
        </w:r>
        <w:r>
          <w:rPr>
            <w:iCs/>
            <w:szCs w:val="20"/>
          </w:rPr>
          <w:t xml:space="preserve">An </w:t>
        </w:r>
        <w:r>
          <w:t xml:space="preserve">LEL interconnecting with the ERCOT System </w:t>
        </w:r>
        <w:r>
          <w:rPr>
            <w:iCs/>
            <w:szCs w:val="20"/>
          </w:rPr>
          <w:t>shall</w:t>
        </w:r>
        <w:r w:rsidRPr="00DA7AB7">
          <w:rPr>
            <w:iCs/>
            <w:szCs w:val="20"/>
          </w:rPr>
          <w:t xml:space="preserve"> </w:t>
        </w:r>
        <w:r>
          <w:rPr>
            <w:iCs/>
            <w:szCs w:val="20"/>
          </w:rPr>
          <w:t xml:space="preserve">ride through the </w:t>
        </w:r>
        <w:r w:rsidRPr="00372E47">
          <w:rPr>
            <w:iCs/>
            <w:szCs w:val="20"/>
          </w:rPr>
          <w:t xml:space="preserve">root-mean-square </w:t>
        </w:r>
        <w:r>
          <w:rPr>
            <w:iCs/>
            <w:szCs w:val="20"/>
          </w:rPr>
          <w:t xml:space="preserve">positive sequence </w:t>
        </w:r>
        <w:r w:rsidRPr="00372E47">
          <w:rPr>
            <w:iCs/>
            <w:szCs w:val="20"/>
          </w:rPr>
          <w:t>voltage</w:t>
        </w:r>
        <w:r>
          <w:rPr>
            <w:iCs/>
            <w:szCs w:val="20"/>
          </w:rPr>
          <w:t xml:space="preserve"> conditions of the magnitude and duration specified in Table A below, as measured at the LEL’s Service Delivery Point, or if the LEL is co-located with a Generation Resource or Energy Storage Resource, at the Point of Interconnection Bus (POIB) of that Resource.</w:t>
        </w:r>
      </w:ins>
      <w:ins w:id="110" w:author="ERCOT" w:date="2025-11-13T18:31:00Z" w16du:dateUtc="2025-11-14T00:31:00Z">
        <w:r>
          <w:rPr>
            <w:iCs/>
            <w:szCs w:val="20"/>
          </w:rPr>
          <w:t xml:space="preserve"> </w:t>
        </w:r>
      </w:ins>
      <w:ins w:id="111" w:author="ERCOT" w:date="2025-11-07T11:52:00Z" w16du:dateUtc="2025-11-07T17:52:00Z">
        <w:r>
          <w:rPr>
            <w:iCs/>
            <w:szCs w:val="20"/>
          </w:rPr>
          <w:t xml:space="preserve"> An LEL shall remain connected to the Transmission Grid during voltage conditions requiring ride-through. </w:t>
        </w:r>
      </w:ins>
      <w:ins w:id="112" w:author="ERCOT" w:date="2025-11-13T18:31:00Z" w16du:dateUtc="2025-11-14T00:31:00Z">
        <w:r>
          <w:rPr>
            <w:iCs/>
            <w:szCs w:val="20"/>
          </w:rPr>
          <w:t xml:space="preserve"> </w:t>
        </w:r>
      </w:ins>
      <w:ins w:id="113" w:author="ERCOT" w:date="2025-11-07T11:52:00Z" w16du:dateUtc="2025-11-07T17:52:00Z">
        <w:r>
          <w:rPr>
            <w:iCs/>
            <w:szCs w:val="20"/>
          </w:rPr>
          <w:t>Additional LEL performance requirements for voltage conditions requiring ride-through are listed below.</w:t>
        </w:r>
      </w:ins>
    </w:p>
    <w:p w14:paraId="2619EFBF" w14:textId="77777777" w:rsidR="00AC445F" w:rsidRDefault="00AC445F" w:rsidP="00AC445F">
      <w:pPr>
        <w:spacing w:after="120"/>
        <w:ind w:left="720" w:hanging="720"/>
        <w:jc w:val="center"/>
        <w:rPr>
          <w:ins w:id="114" w:author="ERCOT" w:date="2025-11-07T11:52:00Z" w16du:dateUtc="2025-11-07T17:52:00Z"/>
          <w:iCs/>
          <w:szCs w:val="20"/>
        </w:rPr>
      </w:pPr>
      <w:ins w:id="115" w:author="ERCOT" w:date="2025-11-07T11:52:00Z" w16du:dateUtc="2025-11-07T17:52:00Z">
        <w:r>
          <w:rPr>
            <w:b/>
            <w:bCs/>
            <w:iCs/>
            <w:szCs w:val="20"/>
          </w:rPr>
          <w:t>Table A</w:t>
        </w:r>
      </w:ins>
    </w:p>
    <w:tbl>
      <w:tblPr>
        <w:tblStyle w:val="FormulaVariableTable"/>
        <w:tblW w:w="6934" w:type="dxa"/>
        <w:jc w:val="center"/>
        <w:tblInd w:w="0" w:type="dxa"/>
        <w:tblLook w:val="04A0" w:firstRow="1" w:lastRow="0" w:firstColumn="1" w:lastColumn="0" w:noHBand="0" w:noVBand="1"/>
      </w:tblPr>
      <w:tblGrid>
        <w:gridCol w:w="3263"/>
        <w:gridCol w:w="3671"/>
      </w:tblGrid>
      <w:tr w:rsidR="00AC445F" w:rsidRPr="00D47768" w14:paraId="1342103A" w14:textId="77777777" w:rsidTr="00570E27">
        <w:trPr>
          <w:cnfStyle w:val="100000000000" w:firstRow="1" w:lastRow="0" w:firstColumn="0" w:lastColumn="0" w:oddVBand="0" w:evenVBand="0" w:oddHBand="0" w:evenHBand="0" w:firstRowFirstColumn="0" w:firstRowLastColumn="0" w:lastRowFirstColumn="0" w:lastRowLastColumn="0"/>
          <w:trHeight w:val="600"/>
          <w:jc w:val="center"/>
          <w:ins w:id="116" w:author="ERCOT" w:date="2025-11-07T11:52:00Z"/>
        </w:trPr>
        <w:tc>
          <w:tcPr>
            <w:cnfStyle w:val="001000000000" w:firstRow="0" w:lastRow="0" w:firstColumn="1" w:lastColumn="0" w:oddVBand="0" w:evenVBand="0" w:oddHBand="0" w:evenHBand="0" w:firstRowFirstColumn="0" w:firstRowLastColumn="0" w:lastRowFirstColumn="0" w:lastRowLastColumn="0"/>
            <w:tcW w:w="0" w:type="dxa"/>
            <w:hideMark/>
          </w:tcPr>
          <w:p w14:paraId="4C0F3286" w14:textId="77777777" w:rsidR="00AC445F" w:rsidRPr="00545D6C" w:rsidRDefault="00AC445F" w:rsidP="00570E27">
            <w:pPr>
              <w:jc w:val="center"/>
              <w:rPr>
                <w:ins w:id="117" w:author="ERCOT" w:date="2025-11-07T11:52:00Z" w16du:dateUtc="2025-11-07T17:52:00Z"/>
                <w:color w:val="000000"/>
              </w:rPr>
            </w:pPr>
            <w:ins w:id="118" w:author="ERCOT" w:date="2025-11-07T11:52:00Z" w16du:dateUtc="2025-11-07T17:52:00Z">
              <w:r w:rsidRPr="00545D6C">
                <w:rPr>
                  <w:color w:val="000000"/>
                </w:rPr>
                <w:t xml:space="preserve">Root-Mean-Square </w:t>
              </w:r>
              <w:r>
                <w:rPr>
                  <w:color w:val="000000"/>
                </w:rPr>
                <w:t xml:space="preserve">Positive Sequence </w:t>
              </w:r>
              <w:r w:rsidRPr="00545D6C">
                <w:rPr>
                  <w:color w:val="000000"/>
                </w:rPr>
                <w:t>Voltage</w:t>
              </w:r>
            </w:ins>
          </w:p>
          <w:p w14:paraId="7E122B19" w14:textId="77777777" w:rsidR="00AC445F" w:rsidRPr="00545D6C" w:rsidRDefault="00AC445F" w:rsidP="00570E27">
            <w:pPr>
              <w:jc w:val="center"/>
              <w:rPr>
                <w:ins w:id="119" w:author="ERCOT" w:date="2025-11-07T11:52:00Z" w16du:dateUtc="2025-11-07T17:52:00Z"/>
                <w:color w:val="000000"/>
              </w:rPr>
            </w:pPr>
            <w:ins w:id="120" w:author="ERCOT" w:date="2025-11-07T11:52:00Z" w16du:dateUtc="2025-11-07T17:52:00Z">
              <w:r w:rsidRPr="00545D6C">
                <w:rPr>
                  <w:color w:val="000000"/>
                </w:rPr>
                <w:t>(p.u. of nominal)</w:t>
              </w:r>
            </w:ins>
          </w:p>
        </w:tc>
        <w:tc>
          <w:tcPr>
            <w:tcW w:w="0" w:type="dxa"/>
            <w:hideMark/>
          </w:tcPr>
          <w:p w14:paraId="1A0C57EB" w14:textId="77777777" w:rsidR="00AC445F" w:rsidRPr="00545D6C" w:rsidRDefault="00AC445F" w:rsidP="00570E27">
            <w:pPr>
              <w:jc w:val="center"/>
              <w:cnfStyle w:val="100000000000" w:firstRow="1" w:lastRow="0" w:firstColumn="0" w:lastColumn="0" w:oddVBand="0" w:evenVBand="0" w:oddHBand="0" w:evenHBand="0" w:firstRowFirstColumn="0" w:firstRowLastColumn="0" w:lastRowFirstColumn="0" w:lastRowLastColumn="0"/>
              <w:rPr>
                <w:ins w:id="121" w:author="ERCOT" w:date="2025-11-07T11:52:00Z" w16du:dateUtc="2025-11-07T17:52:00Z"/>
                <w:color w:val="000000"/>
              </w:rPr>
            </w:pPr>
            <w:ins w:id="122" w:author="ERCOT" w:date="2025-11-07T11:52:00Z" w16du:dateUtc="2025-11-07T17:52:00Z">
              <w:r w:rsidRPr="00545D6C">
                <w:rPr>
                  <w:color w:val="000000"/>
                </w:rPr>
                <w:t>Minimum Ride-Through Time</w:t>
              </w:r>
            </w:ins>
          </w:p>
          <w:p w14:paraId="66959355" w14:textId="77777777" w:rsidR="00AC445F" w:rsidRPr="00545D6C" w:rsidRDefault="00AC445F" w:rsidP="00570E27">
            <w:pPr>
              <w:jc w:val="center"/>
              <w:cnfStyle w:val="100000000000" w:firstRow="1" w:lastRow="0" w:firstColumn="0" w:lastColumn="0" w:oddVBand="0" w:evenVBand="0" w:oddHBand="0" w:evenHBand="0" w:firstRowFirstColumn="0" w:firstRowLastColumn="0" w:lastRowFirstColumn="0" w:lastRowLastColumn="0"/>
              <w:rPr>
                <w:ins w:id="123" w:author="ERCOT" w:date="2025-11-07T11:52:00Z" w16du:dateUtc="2025-11-07T17:52:00Z"/>
                <w:color w:val="000000"/>
              </w:rPr>
            </w:pPr>
            <w:ins w:id="124" w:author="ERCOT" w:date="2025-11-07T11:52:00Z" w16du:dateUtc="2025-11-07T17:52:00Z">
              <w:r w:rsidRPr="00545D6C">
                <w:rPr>
                  <w:color w:val="000000"/>
                </w:rPr>
                <w:t>(seconds)</w:t>
              </w:r>
            </w:ins>
          </w:p>
        </w:tc>
      </w:tr>
      <w:tr w:rsidR="00AC445F" w:rsidRPr="00D47768" w14:paraId="31F85247" w14:textId="77777777" w:rsidTr="00570E27">
        <w:trPr>
          <w:trHeight w:val="300"/>
          <w:jc w:val="center"/>
          <w:ins w:id="125"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hideMark/>
          </w:tcPr>
          <w:p w14:paraId="68754D92" w14:textId="77777777" w:rsidR="00AC445F" w:rsidRPr="00602C0F" w:rsidRDefault="00AC445F" w:rsidP="00570E27">
            <w:pPr>
              <w:jc w:val="center"/>
              <w:rPr>
                <w:ins w:id="126" w:author="ERCOT" w:date="2025-11-07T11:52:00Z" w16du:dateUtc="2025-11-07T17:52:00Z"/>
                <w:color w:val="000000"/>
              </w:rPr>
            </w:pPr>
            <w:ins w:id="127" w:author="ERCOT" w:date="2025-11-07T11:52:00Z" w16du:dateUtc="2025-11-07T17:52:00Z">
              <w:r w:rsidRPr="00602C0F">
                <w:rPr>
                  <w:color w:val="000000"/>
                </w:rPr>
                <w:t>V &gt; 1.20</w:t>
              </w:r>
            </w:ins>
          </w:p>
        </w:tc>
        <w:tc>
          <w:tcPr>
            <w:tcW w:w="0" w:type="dxa"/>
          </w:tcPr>
          <w:p w14:paraId="772DC555" w14:textId="77777777" w:rsidR="00AC445F" w:rsidRPr="00602C0F" w:rsidRDefault="00AC445F" w:rsidP="00570E27">
            <w:pPr>
              <w:jc w:val="center"/>
              <w:cnfStyle w:val="000000000000" w:firstRow="0" w:lastRow="0" w:firstColumn="0" w:lastColumn="0" w:oddVBand="0" w:evenVBand="0" w:oddHBand="0" w:evenHBand="0" w:firstRowFirstColumn="0" w:firstRowLastColumn="0" w:lastRowFirstColumn="0" w:lastRowLastColumn="0"/>
              <w:rPr>
                <w:ins w:id="128" w:author="ERCOT" w:date="2025-11-07T11:52:00Z" w16du:dateUtc="2025-11-07T17:52:00Z"/>
                <w:color w:val="000000"/>
              </w:rPr>
            </w:pPr>
            <w:ins w:id="129" w:author="ERCOT" w:date="2025-11-07T11:52:00Z" w16du:dateUtc="2025-11-07T17:52:00Z">
              <w:r w:rsidRPr="00602C0F">
                <w:rPr>
                  <w:color w:val="000000"/>
                </w:rPr>
                <w:t>May ride-through or trip</w:t>
              </w:r>
            </w:ins>
          </w:p>
        </w:tc>
      </w:tr>
      <w:tr w:rsidR="00AC445F" w:rsidRPr="00D47768" w14:paraId="4B4E1F41" w14:textId="77777777" w:rsidTr="00570E27">
        <w:trPr>
          <w:trHeight w:val="300"/>
          <w:jc w:val="center"/>
          <w:ins w:id="130"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hideMark/>
          </w:tcPr>
          <w:p w14:paraId="1E794623" w14:textId="77777777" w:rsidR="00AC445F" w:rsidRPr="00602C0F" w:rsidRDefault="00AC445F" w:rsidP="00570E27">
            <w:pPr>
              <w:jc w:val="center"/>
              <w:rPr>
                <w:ins w:id="131" w:author="ERCOT" w:date="2025-11-07T11:52:00Z" w16du:dateUtc="2025-11-07T17:52:00Z"/>
                <w:color w:val="000000"/>
              </w:rPr>
            </w:pPr>
            <w:ins w:id="132" w:author="ERCOT" w:date="2025-11-07T11:52:00Z" w16du:dateUtc="2025-11-07T17:52:00Z">
              <w:r w:rsidRPr="00602C0F">
                <w:rPr>
                  <w:color w:val="000000"/>
                </w:rPr>
                <w:t>1.10 &lt; V ≤ 1.20</w:t>
              </w:r>
            </w:ins>
          </w:p>
        </w:tc>
        <w:tc>
          <w:tcPr>
            <w:tcW w:w="0" w:type="dxa"/>
            <w:hideMark/>
          </w:tcPr>
          <w:p w14:paraId="2D84661D" w14:textId="77777777" w:rsidR="00AC445F" w:rsidRPr="00602C0F" w:rsidRDefault="00AC445F" w:rsidP="00570E27">
            <w:pPr>
              <w:jc w:val="center"/>
              <w:cnfStyle w:val="000000000000" w:firstRow="0" w:lastRow="0" w:firstColumn="0" w:lastColumn="0" w:oddVBand="0" w:evenVBand="0" w:oddHBand="0" w:evenHBand="0" w:firstRowFirstColumn="0" w:firstRowLastColumn="0" w:lastRowFirstColumn="0" w:lastRowLastColumn="0"/>
              <w:rPr>
                <w:ins w:id="133" w:author="ERCOT" w:date="2025-11-07T11:52:00Z" w16du:dateUtc="2025-11-07T17:52:00Z"/>
                <w:color w:val="000000"/>
              </w:rPr>
            </w:pPr>
            <w:ins w:id="134" w:author="ERCOT" w:date="2025-11-07T11:52:00Z" w16du:dateUtc="2025-11-07T17:52:00Z">
              <w:r w:rsidRPr="00602C0F">
                <w:rPr>
                  <w:color w:val="000000"/>
                </w:rPr>
                <w:t>2.0</w:t>
              </w:r>
            </w:ins>
          </w:p>
        </w:tc>
      </w:tr>
      <w:tr w:rsidR="00AC445F" w:rsidRPr="00D47768" w14:paraId="4E5D03DA" w14:textId="77777777" w:rsidTr="00570E27">
        <w:trPr>
          <w:trHeight w:val="300"/>
          <w:jc w:val="center"/>
          <w:ins w:id="135"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hideMark/>
          </w:tcPr>
          <w:p w14:paraId="0F11EDB6" w14:textId="77777777" w:rsidR="00AC445F" w:rsidRPr="00602C0F" w:rsidRDefault="00AC445F" w:rsidP="00570E27">
            <w:pPr>
              <w:jc w:val="center"/>
              <w:rPr>
                <w:ins w:id="136" w:author="ERCOT" w:date="2025-11-07T11:52:00Z" w16du:dateUtc="2025-11-07T17:52:00Z"/>
                <w:color w:val="000000"/>
              </w:rPr>
            </w:pPr>
            <w:ins w:id="137" w:author="ERCOT" w:date="2025-11-07T11:52:00Z" w16du:dateUtc="2025-11-07T17:52:00Z">
              <w:r w:rsidRPr="00602C0F">
                <w:rPr>
                  <w:color w:val="000000"/>
                </w:rPr>
                <w:t>0.90 ≤ V ≤ 1.10</w:t>
              </w:r>
            </w:ins>
          </w:p>
        </w:tc>
        <w:tc>
          <w:tcPr>
            <w:tcW w:w="0" w:type="dxa"/>
            <w:hideMark/>
          </w:tcPr>
          <w:p w14:paraId="3DD92494" w14:textId="77777777" w:rsidR="00AC445F" w:rsidRPr="00602C0F" w:rsidRDefault="00AC445F" w:rsidP="00570E27">
            <w:pPr>
              <w:jc w:val="center"/>
              <w:cnfStyle w:val="000000000000" w:firstRow="0" w:lastRow="0" w:firstColumn="0" w:lastColumn="0" w:oddVBand="0" w:evenVBand="0" w:oddHBand="0" w:evenHBand="0" w:firstRowFirstColumn="0" w:firstRowLastColumn="0" w:lastRowFirstColumn="0" w:lastRowLastColumn="0"/>
              <w:rPr>
                <w:ins w:id="138" w:author="ERCOT" w:date="2025-11-07T11:52:00Z" w16du:dateUtc="2025-11-07T17:52:00Z"/>
                <w:color w:val="000000"/>
              </w:rPr>
            </w:pPr>
            <w:ins w:id="139" w:author="ERCOT" w:date="2025-11-07T11:52:00Z" w16du:dateUtc="2025-11-07T17:52:00Z">
              <w:r w:rsidRPr="00602C0F">
                <w:rPr>
                  <w:color w:val="000000"/>
                </w:rPr>
                <w:t>Continuous</w:t>
              </w:r>
            </w:ins>
          </w:p>
        </w:tc>
      </w:tr>
      <w:tr w:rsidR="00AC445F" w:rsidRPr="00D47768" w14:paraId="0AD18D5B" w14:textId="77777777" w:rsidTr="00570E27">
        <w:trPr>
          <w:trHeight w:val="300"/>
          <w:jc w:val="center"/>
          <w:ins w:id="140"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6169A3FA" w14:textId="77777777" w:rsidR="00AC445F" w:rsidRPr="00602C0F" w:rsidRDefault="00AC445F" w:rsidP="00570E27">
            <w:pPr>
              <w:jc w:val="center"/>
              <w:rPr>
                <w:ins w:id="141" w:author="ERCOT" w:date="2025-11-07T11:52:00Z" w16du:dateUtc="2025-11-07T17:52:00Z"/>
                <w:color w:val="000000"/>
              </w:rPr>
            </w:pPr>
            <w:ins w:id="142" w:author="ERCOT" w:date="2025-11-07T11:52:00Z" w16du:dateUtc="2025-11-07T17:52:00Z">
              <w:r w:rsidRPr="00602C0F">
                <w:rPr>
                  <w:color w:val="000000"/>
                </w:rPr>
                <w:t>0.80 ≤ V &lt; 0.90</w:t>
              </w:r>
            </w:ins>
          </w:p>
        </w:tc>
        <w:tc>
          <w:tcPr>
            <w:tcW w:w="0" w:type="dxa"/>
          </w:tcPr>
          <w:p w14:paraId="2CC4893C" w14:textId="77777777" w:rsidR="00AC445F" w:rsidRPr="00602C0F" w:rsidRDefault="00AC445F" w:rsidP="00570E27">
            <w:pPr>
              <w:jc w:val="center"/>
              <w:cnfStyle w:val="000000000000" w:firstRow="0" w:lastRow="0" w:firstColumn="0" w:lastColumn="0" w:oddVBand="0" w:evenVBand="0" w:oddHBand="0" w:evenHBand="0" w:firstRowFirstColumn="0" w:firstRowLastColumn="0" w:lastRowFirstColumn="0" w:lastRowLastColumn="0"/>
              <w:rPr>
                <w:ins w:id="143" w:author="ERCOT" w:date="2025-11-07T11:52:00Z" w16du:dateUtc="2025-11-07T17:52:00Z"/>
                <w:color w:val="000000"/>
              </w:rPr>
            </w:pPr>
            <w:ins w:id="144" w:author="ERCOT" w:date="2025-11-07T11:52:00Z" w16du:dateUtc="2025-11-07T17:52:00Z">
              <w:r w:rsidRPr="00602C0F">
                <w:rPr>
                  <w:color w:val="000000"/>
                </w:rPr>
                <w:t>2.0</w:t>
              </w:r>
            </w:ins>
          </w:p>
        </w:tc>
      </w:tr>
      <w:tr w:rsidR="00AC445F" w:rsidRPr="00D47768" w14:paraId="6C2DB96B" w14:textId="77777777" w:rsidTr="00570E27">
        <w:trPr>
          <w:trHeight w:val="300"/>
          <w:jc w:val="center"/>
          <w:ins w:id="145"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24288545" w14:textId="77777777" w:rsidR="00AC445F" w:rsidRPr="00602C0F" w:rsidRDefault="00AC445F" w:rsidP="00570E27">
            <w:pPr>
              <w:jc w:val="center"/>
              <w:rPr>
                <w:ins w:id="146" w:author="ERCOT" w:date="2025-11-07T11:52:00Z" w16du:dateUtc="2025-11-07T17:52:00Z"/>
                <w:color w:val="000000"/>
              </w:rPr>
            </w:pPr>
            <w:ins w:id="147" w:author="ERCOT" w:date="2025-11-07T11:52:00Z" w16du:dateUtc="2025-11-07T17:52:00Z">
              <w:r w:rsidRPr="00602C0F">
                <w:rPr>
                  <w:color w:val="000000"/>
                </w:rPr>
                <w:t>0.50 ≤ V &lt; 0.80</w:t>
              </w:r>
            </w:ins>
          </w:p>
        </w:tc>
        <w:tc>
          <w:tcPr>
            <w:tcW w:w="0" w:type="dxa"/>
          </w:tcPr>
          <w:p w14:paraId="418D7E29" w14:textId="77777777" w:rsidR="00AC445F" w:rsidRPr="00602C0F" w:rsidRDefault="00AC445F" w:rsidP="00570E27">
            <w:pPr>
              <w:jc w:val="center"/>
              <w:cnfStyle w:val="000000000000" w:firstRow="0" w:lastRow="0" w:firstColumn="0" w:lastColumn="0" w:oddVBand="0" w:evenVBand="0" w:oddHBand="0" w:evenHBand="0" w:firstRowFirstColumn="0" w:firstRowLastColumn="0" w:lastRowFirstColumn="0" w:lastRowLastColumn="0"/>
              <w:rPr>
                <w:ins w:id="148" w:author="ERCOT" w:date="2025-11-07T11:52:00Z" w16du:dateUtc="2025-11-07T17:52:00Z"/>
                <w:color w:val="000000"/>
              </w:rPr>
            </w:pPr>
            <w:ins w:id="149" w:author="ERCOT" w:date="2025-11-07T11:52:00Z" w16du:dateUtc="2025-11-07T17:52:00Z">
              <w:r w:rsidRPr="00602C0F">
                <w:rPr>
                  <w:color w:val="000000"/>
                </w:rPr>
                <w:t>0.5</w:t>
              </w:r>
            </w:ins>
          </w:p>
        </w:tc>
      </w:tr>
      <w:tr w:rsidR="00AC445F" w:rsidRPr="00D47768" w14:paraId="39B88487" w14:textId="77777777" w:rsidTr="00570E27">
        <w:trPr>
          <w:trHeight w:val="300"/>
          <w:jc w:val="center"/>
          <w:ins w:id="150"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312F2580" w14:textId="77777777" w:rsidR="00AC445F" w:rsidRPr="00602C0F" w:rsidRDefault="00AC445F" w:rsidP="00570E27">
            <w:pPr>
              <w:jc w:val="center"/>
              <w:rPr>
                <w:ins w:id="151" w:author="ERCOT" w:date="2025-11-07T11:52:00Z" w16du:dateUtc="2025-11-07T17:52:00Z"/>
                <w:color w:val="000000"/>
              </w:rPr>
            </w:pPr>
            <w:ins w:id="152" w:author="ERCOT" w:date="2025-11-07T11:52:00Z" w16du:dateUtc="2025-11-07T17:52:00Z">
              <w:r w:rsidRPr="00602C0F">
                <w:rPr>
                  <w:color w:val="000000"/>
                </w:rPr>
                <w:t>0.</w:t>
              </w:r>
              <w:r>
                <w:rPr>
                  <w:color w:val="000000"/>
                </w:rPr>
                <w:t>2</w:t>
              </w:r>
              <w:r w:rsidRPr="00602C0F">
                <w:rPr>
                  <w:color w:val="000000"/>
                </w:rPr>
                <w:t>0 ≤ V &lt; 0.</w:t>
              </w:r>
              <w:r>
                <w:rPr>
                  <w:color w:val="000000"/>
                </w:rPr>
                <w:t>5</w:t>
              </w:r>
              <w:r w:rsidRPr="00602C0F">
                <w:rPr>
                  <w:color w:val="000000"/>
                </w:rPr>
                <w:t>0</w:t>
              </w:r>
            </w:ins>
          </w:p>
        </w:tc>
        <w:tc>
          <w:tcPr>
            <w:tcW w:w="0" w:type="dxa"/>
          </w:tcPr>
          <w:p w14:paraId="78BE5B11" w14:textId="77777777" w:rsidR="00AC445F" w:rsidRPr="00602C0F" w:rsidRDefault="00AC445F" w:rsidP="00570E27">
            <w:pPr>
              <w:jc w:val="center"/>
              <w:cnfStyle w:val="000000000000" w:firstRow="0" w:lastRow="0" w:firstColumn="0" w:lastColumn="0" w:oddVBand="0" w:evenVBand="0" w:oddHBand="0" w:evenHBand="0" w:firstRowFirstColumn="0" w:firstRowLastColumn="0" w:lastRowFirstColumn="0" w:lastRowLastColumn="0"/>
              <w:rPr>
                <w:ins w:id="153" w:author="ERCOT" w:date="2025-11-07T11:52:00Z" w16du:dateUtc="2025-11-07T17:52:00Z"/>
                <w:color w:val="000000"/>
              </w:rPr>
            </w:pPr>
            <w:ins w:id="154" w:author="ERCOT" w:date="2025-11-07T11:52:00Z" w16du:dateUtc="2025-11-07T17:52:00Z">
              <w:r w:rsidRPr="00602C0F">
                <w:rPr>
                  <w:color w:val="000000"/>
                </w:rPr>
                <w:t>0.</w:t>
              </w:r>
              <w:r>
                <w:rPr>
                  <w:color w:val="000000"/>
                </w:rPr>
                <w:t>25</w:t>
              </w:r>
            </w:ins>
          </w:p>
        </w:tc>
      </w:tr>
      <w:tr w:rsidR="00AC445F" w:rsidRPr="00D47768" w14:paraId="3BC05295" w14:textId="77777777" w:rsidTr="00570E27">
        <w:trPr>
          <w:trHeight w:val="300"/>
          <w:jc w:val="center"/>
          <w:ins w:id="155"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76C0F180" w14:textId="77777777" w:rsidR="00AC445F" w:rsidRPr="00602C0F" w:rsidRDefault="00AC445F" w:rsidP="00570E27">
            <w:pPr>
              <w:jc w:val="center"/>
              <w:rPr>
                <w:ins w:id="156" w:author="ERCOT" w:date="2025-11-07T11:52:00Z" w16du:dateUtc="2025-11-07T17:52:00Z"/>
                <w:color w:val="000000"/>
              </w:rPr>
            </w:pPr>
            <w:ins w:id="157" w:author="ERCOT" w:date="2025-11-07T11:52:00Z" w16du:dateUtc="2025-11-07T17:52:00Z">
              <w:r>
                <w:rPr>
                  <w:color w:val="000000"/>
                </w:rPr>
                <w:t>V &lt; 0.20</w:t>
              </w:r>
            </w:ins>
          </w:p>
        </w:tc>
        <w:tc>
          <w:tcPr>
            <w:tcW w:w="0" w:type="dxa"/>
          </w:tcPr>
          <w:p w14:paraId="62FDC01F" w14:textId="77777777" w:rsidR="00AC445F" w:rsidRPr="00602C0F" w:rsidRDefault="00AC445F" w:rsidP="00570E27">
            <w:pPr>
              <w:jc w:val="center"/>
              <w:cnfStyle w:val="000000000000" w:firstRow="0" w:lastRow="0" w:firstColumn="0" w:lastColumn="0" w:oddVBand="0" w:evenVBand="0" w:oddHBand="0" w:evenHBand="0" w:firstRowFirstColumn="0" w:firstRowLastColumn="0" w:lastRowFirstColumn="0" w:lastRowLastColumn="0"/>
              <w:rPr>
                <w:ins w:id="158" w:author="ERCOT" w:date="2025-11-07T11:52:00Z" w16du:dateUtc="2025-11-07T17:52:00Z"/>
                <w:color w:val="000000"/>
              </w:rPr>
            </w:pPr>
            <w:ins w:id="159" w:author="ERCOT" w:date="2025-11-07T11:52:00Z" w16du:dateUtc="2025-11-07T17:52:00Z">
              <w:r>
                <w:rPr>
                  <w:color w:val="000000"/>
                </w:rPr>
                <w:t>0.15</w:t>
              </w:r>
            </w:ins>
          </w:p>
        </w:tc>
      </w:tr>
    </w:tbl>
    <w:p w14:paraId="4445D5DC" w14:textId="7DB9F728" w:rsidR="00AC445F" w:rsidRDefault="00E518BA" w:rsidP="00E518BA">
      <w:pPr>
        <w:spacing w:before="240" w:after="240"/>
        <w:ind w:left="1440" w:hanging="720"/>
        <w:rPr>
          <w:ins w:id="160" w:author="ERCOT" w:date="2025-11-07T11:52:00Z" w16du:dateUtc="2025-11-07T17:52:00Z"/>
        </w:rPr>
      </w:pPr>
      <w:ins w:id="161" w:author="ERCOT" w:date="2025-12-18T12:18:00Z" w16du:dateUtc="2025-12-18T18:18:00Z">
        <w:r>
          <w:t>(a)</w:t>
        </w:r>
        <w:r>
          <w:tab/>
        </w:r>
      </w:ins>
      <w:ins w:id="162" w:author="ERCOT" w:date="2025-11-07T11:52:00Z" w16du:dateUtc="2025-11-07T17:52:00Z">
        <w:r w:rsidR="00AC445F">
          <w:t>When voltage at the Service Delivery Point or, if the LEL co-located with a Generation Resource or Energy Storage Resource, at the POIB, remains within the continuous operating range in Table A during a disturbance or exceeds 1.1 per unit and remains below 1.2 per unit for less than 2 seconds for an overvoltage condition, the LEL shall continue consuming active power from the grid at the pre-disturbance level during the disturbance.</w:t>
        </w:r>
      </w:ins>
    </w:p>
    <w:p w14:paraId="5D4604DD" w14:textId="34446DEC" w:rsidR="00AC445F" w:rsidRDefault="00E518BA" w:rsidP="00E518BA">
      <w:pPr>
        <w:spacing w:after="240"/>
        <w:ind w:left="1440" w:hanging="720"/>
        <w:rPr>
          <w:ins w:id="163" w:author="ERCOT" w:date="2025-11-07T11:52:00Z" w16du:dateUtc="2025-11-07T17:52:00Z"/>
        </w:rPr>
      </w:pPr>
      <w:ins w:id="164" w:author="ERCOT" w:date="2025-12-18T12:17:00Z" w16du:dateUtc="2025-12-18T18:17:00Z">
        <w:r>
          <w:t>(b)</w:t>
        </w:r>
        <w:r>
          <w:tab/>
        </w:r>
      </w:ins>
      <w:ins w:id="165" w:author="ERCOT" w:date="2025-11-07T11:52:00Z" w16du:dateUtc="2025-11-07T17:52:00Z">
        <w:r w:rsidR="00AC445F">
          <w:t>When voltage at the Service Delivery Point or POIB falls below 0.9 per unit but remains above 0.8 per unit and then returns to above 0.9 per unit within 2 seconds, the LEL shall continue consuming active power from the grid during the low voltage condition. In such cases, the LEL may reduce its active power consumption proportional to the voltage drop but shall return to 90% of its pre-disturbance consumption level from the grid within one second of voltage at the Service Delivery Point or POIB returning to above 0.9 per unit.</w:t>
        </w:r>
      </w:ins>
    </w:p>
    <w:p w14:paraId="367379F2" w14:textId="1C7C6D40" w:rsidR="00AC445F" w:rsidRDefault="00E518BA" w:rsidP="00E518BA">
      <w:pPr>
        <w:spacing w:after="240"/>
        <w:ind w:left="1440" w:hanging="720"/>
        <w:rPr>
          <w:ins w:id="166" w:author="ERCOT" w:date="2025-11-07T11:52:00Z" w16du:dateUtc="2025-11-07T17:52:00Z"/>
        </w:rPr>
      </w:pPr>
      <w:ins w:id="167" w:author="ERCOT" w:date="2025-12-18T12:17:00Z" w16du:dateUtc="2025-12-18T18:17:00Z">
        <w:r>
          <w:t>(c)</w:t>
        </w:r>
        <w:r>
          <w:tab/>
        </w:r>
      </w:ins>
      <w:ins w:id="168" w:author="ERCOT" w:date="2025-11-07T11:52:00Z" w16du:dateUtc="2025-11-07T17:52:00Z">
        <w:r w:rsidR="00AC445F">
          <w:t xml:space="preserve">For any voltage condition at the Service Delivery Point or POIB that an LEL is required to ride-through and involves a voltage condition below 0.8 per unit, the LEL may decrease active power consumption from the grid but shall return to at least 90% of its pre-disturbance consumption level from the grid within one second of voltage at the Service Delivery Point or POIB returning to above 0.90 per unit. Additional performance requirements for the allowable reduction of </w:t>
        </w:r>
        <w:r w:rsidR="00AC445F">
          <w:lastRenderedPageBreak/>
          <w:t>consumption in active power when voltage drops below 0.8 per unit are defined as follows:</w:t>
        </w:r>
      </w:ins>
    </w:p>
    <w:p w14:paraId="0B93C737" w14:textId="53865532" w:rsidR="00AC445F" w:rsidRDefault="00E518BA" w:rsidP="00E518BA">
      <w:pPr>
        <w:spacing w:after="240"/>
        <w:ind w:left="2160" w:hanging="720"/>
        <w:rPr>
          <w:ins w:id="169" w:author="ERCOT" w:date="2025-11-07T11:52:00Z" w16du:dateUtc="2025-11-07T17:52:00Z"/>
        </w:rPr>
      </w:pPr>
      <w:ins w:id="170" w:author="ERCOT" w:date="2025-12-18T12:18:00Z" w16du:dateUtc="2025-12-18T18:18:00Z">
        <w:r>
          <w:t>(i)</w:t>
        </w:r>
        <w:r>
          <w:tab/>
        </w:r>
      </w:ins>
      <w:ins w:id="171" w:author="ERCOT" w:date="2025-11-07T11:52:00Z" w16du:dateUtc="2025-11-07T17:52:00Z">
        <w:r w:rsidR="00AC445F">
          <w:t xml:space="preserve">For any LEL that  satisfies the requirements in </w:t>
        </w:r>
      </w:ins>
      <w:ins w:id="172" w:author="ERCOT" w:date="2025-11-13T18:24:00Z" w16du:dateUtc="2025-11-14T00:24:00Z">
        <w:r w:rsidR="00AC445F">
          <w:t xml:space="preserve">paragraph </w:t>
        </w:r>
      </w:ins>
      <w:ins w:id="173" w:author="ERCOT" w:date="2025-11-07T11:52:00Z" w16du:dateUtc="2025-11-07T17:52:00Z">
        <w:r w:rsidR="00AC445F">
          <w:t>(1)(b)</w:t>
        </w:r>
      </w:ins>
      <w:ins w:id="174" w:author="ERCOT" w:date="2025-11-13T18:24:00Z" w16du:dateUtc="2025-11-14T00:24:00Z">
        <w:r w:rsidR="00AC445F">
          <w:t xml:space="preserve"> above</w:t>
        </w:r>
      </w:ins>
      <w:ins w:id="175" w:author="ERCOT" w:date="2025-11-07T11:52:00Z" w16du:dateUtc="2025-11-07T17:52:00Z">
        <w:r w:rsidR="00AC445F">
          <w:t xml:space="preserve"> after </w:t>
        </w:r>
        <w:r w:rsidR="00AC445F" w:rsidRPr="00C77315">
          <w:t>November 1</w:t>
        </w:r>
        <w:r w:rsidR="00AC445F">
          <w:t>4</w:t>
        </w:r>
        <w:r w:rsidR="00AC445F" w:rsidRPr="00C77315">
          <w:t>, 2025 but on or before January 1, 2028</w:t>
        </w:r>
        <w:r w:rsidR="00AC445F">
          <w:t xml:space="preserve">, if the LEL needs to temporarily reduce active power consumption from the grid to allow the facility to ride through the voltage disturbance in accordance with the performance requirements defined in paragraph (c) above, that reduction in active power shall be proportional to the voltage drop for any voltage between 0.8 and 0.5 per unit at the Service Delivery Point or POIB, if capable. </w:t>
        </w:r>
      </w:ins>
      <w:ins w:id="176" w:author="ERCOT" w:date="2025-11-13T18:24:00Z" w16du:dateUtc="2025-11-14T00:24:00Z">
        <w:r w:rsidR="00AC445F">
          <w:t xml:space="preserve"> </w:t>
        </w:r>
      </w:ins>
      <w:ins w:id="177" w:author="ERCOT" w:date="2025-11-07T11:52:00Z" w16du:dateUtc="2025-11-07T17:52:00Z">
        <w:r w:rsidR="00AC445F">
          <w:t>The LEL may reduce active power consumption as much as needed for voltage drops below 0.5 per unit.</w:t>
        </w:r>
      </w:ins>
      <w:ins w:id="178" w:author="ERCOT" w:date="2025-11-13T18:24:00Z" w16du:dateUtc="2025-11-14T00:24:00Z">
        <w:r w:rsidR="00AC445F">
          <w:t xml:space="preserve"> </w:t>
        </w:r>
      </w:ins>
      <w:ins w:id="179" w:author="ERCOT" w:date="2025-11-07T11:52:00Z" w16du:dateUtc="2025-11-07T17:52:00Z">
        <w:r w:rsidR="00AC445F">
          <w:t xml:space="preserve"> If the LEL equipment is not capable of the performance described above, then the LEL may reduce active power consumption as much as necessary to remain connected to the grid but shall return to pre-disturbance consumption as defined in paragraph (c)</w:t>
        </w:r>
      </w:ins>
      <w:ins w:id="180" w:author="ERCOT" w:date="2025-11-13T18:24:00Z" w16du:dateUtc="2025-11-14T00:24:00Z">
        <w:r w:rsidR="00AC445F">
          <w:t xml:space="preserve"> above</w:t>
        </w:r>
      </w:ins>
      <w:ins w:id="181" w:author="ERCOT" w:date="2025-11-07T11:52:00Z" w16du:dateUtc="2025-11-07T17:52:00Z">
        <w:r w:rsidR="00AC445F">
          <w:t>.</w:t>
        </w:r>
      </w:ins>
    </w:p>
    <w:p w14:paraId="37F94019" w14:textId="63036385" w:rsidR="00AC445F" w:rsidRPr="008950BD" w:rsidRDefault="00E518BA" w:rsidP="00E518BA">
      <w:pPr>
        <w:spacing w:after="240"/>
        <w:ind w:left="2160" w:hanging="720"/>
        <w:rPr>
          <w:ins w:id="182" w:author="ERCOT" w:date="2025-11-07T11:52:00Z" w16du:dateUtc="2025-11-07T17:52:00Z"/>
        </w:rPr>
      </w:pPr>
      <w:ins w:id="183" w:author="ERCOT" w:date="2025-12-18T12:19:00Z" w16du:dateUtc="2025-12-18T18:19:00Z">
        <w:r>
          <w:t>(ii)</w:t>
        </w:r>
        <w:r>
          <w:tab/>
        </w:r>
      </w:ins>
      <w:ins w:id="184" w:author="ERCOT" w:date="2025-11-07T11:52:00Z" w16du:dateUtc="2025-11-07T17:52:00Z">
        <w:r w:rsidR="00AC445F">
          <w:t xml:space="preserve">For any LEL that satisfies the requirements in </w:t>
        </w:r>
      </w:ins>
      <w:ins w:id="185" w:author="ERCOT" w:date="2025-11-13T18:24:00Z" w16du:dateUtc="2025-11-14T00:24:00Z">
        <w:r w:rsidR="00AC445F">
          <w:t xml:space="preserve">paragraph </w:t>
        </w:r>
      </w:ins>
      <w:ins w:id="186" w:author="ERCOT" w:date="2025-11-07T11:52:00Z" w16du:dateUtc="2025-11-07T17:52:00Z">
        <w:r w:rsidR="00AC445F">
          <w:t>(1)(b)</w:t>
        </w:r>
      </w:ins>
      <w:ins w:id="187" w:author="ERCOT" w:date="2025-11-13T18:24:00Z" w16du:dateUtc="2025-11-14T00:24:00Z">
        <w:r w:rsidR="00AC445F">
          <w:t xml:space="preserve"> above</w:t>
        </w:r>
      </w:ins>
      <w:ins w:id="188" w:author="ERCOT" w:date="2025-11-07T11:52:00Z" w16du:dateUtc="2025-11-07T17:52:00Z">
        <w:r w:rsidR="00AC445F">
          <w:t xml:space="preserve"> after January 1, 2028, the LEL shall continue consuming active power from the grid when the voltage at the Service Delivery Point or POIB is between 0.8 and 0.5 per unit but may temporarily reduce active power consumption from the grid proportional to the voltage drop. When the voltage at the Service Delivery Point or POIB is below 0.5 per unit, the LEL may reduce active power consumption as needed to allow the facility to ride through the voltage disturbance in accordance with the performance requirements defined in paragraph (c) above.</w:t>
        </w:r>
      </w:ins>
    </w:p>
    <w:p w14:paraId="1D618B6B" w14:textId="1633BA58" w:rsidR="00AC445F" w:rsidRPr="00E518BA" w:rsidRDefault="00E518BA" w:rsidP="00E518BA">
      <w:pPr>
        <w:spacing w:after="240"/>
        <w:ind w:left="1440" w:hanging="720"/>
        <w:rPr>
          <w:ins w:id="189" w:author="ERCOT" w:date="2025-11-07T11:52:00Z" w16du:dateUtc="2025-11-07T17:52:00Z"/>
          <w:iCs/>
          <w:szCs w:val="20"/>
        </w:rPr>
      </w:pPr>
      <w:ins w:id="190" w:author="ERCOT" w:date="2025-12-18T12:17:00Z" w16du:dateUtc="2025-12-18T18:17:00Z">
        <w:r>
          <w:t>(d)</w:t>
        </w:r>
        <w:r>
          <w:tab/>
        </w:r>
      </w:ins>
      <w:ins w:id="191" w:author="ERCOT" w:date="2025-11-07T11:52:00Z" w16du:dateUtc="2025-11-07T17:52:00Z">
        <w:r w:rsidR="00AC445F">
          <w:t>When a voltage disturbance causes the voltage at the Service Delivery Point or POIB to drop outside the continuous operating range in Table A of paragraph (2) above, an LEL shall not consume electric current during the disturbance at a level that exceeds 125% of its maximum electric current consumption during normal operations.</w:t>
        </w:r>
      </w:ins>
    </w:p>
    <w:p w14:paraId="23BE442A" w14:textId="4F42E96E" w:rsidR="00E518BA" w:rsidRDefault="00E518BA" w:rsidP="00E518BA">
      <w:pPr>
        <w:pStyle w:val="ListParagraph"/>
        <w:spacing w:after="240"/>
        <w:ind w:left="1440" w:hanging="720"/>
        <w:contextualSpacing w:val="0"/>
        <w:rPr>
          <w:ins w:id="192" w:author="Tesla 121825" w:date="2025-12-18T12:19:00Z" w16du:dateUtc="2025-12-18T18:19:00Z"/>
        </w:rPr>
      </w:pPr>
      <w:bookmarkStart w:id="193" w:name="_Hlk216952621"/>
      <w:ins w:id="194" w:author="Tesla 121825" w:date="2025-12-18T12:19:00Z" w16du:dateUtc="2025-12-18T18:19:00Z">
        <w:r>
          <w:t>(e)</w:t>
        </w:r>
        <w:r>
          <w:tab/>
        </w:r>
        <w:r w:rsidRPr="00704132">
          <w:t>For voltage deviations outside th</w:t>
        </w:r>
        <w:r>
          <w:t>e continuous operating range specified in Table A of paragraph (2)</w:t>
        </w:r>
      </w:ins>
      <w:ins w:id="195" w:author="Tesla 121825" w:date="2025-12-18T12:20:00Z" w16du:dateUtc="2025-12-18T18:20:00Z">
        <w:r>
          <w:t xml:space="preserve"> above</w:t>
        </w:r>
      </w:ins>
      <w:ins w:id="196" w:author="Tesla 121825" w:date="2025-12-18T12:19:00Z" w16du:dateUtc="2025-12-18T18:19:00Z">
        <w:r>
          <w:t>, a</w:t>
        </w:r>
      </w:ins>
      <w:ins w:id="197" w:author="Tesla 121825" w:date="2025-12-18T12:20:00Z" w16du:dateUtc="2025-12-18T18:20:00Z">
        <w:r>
          <w:t>n</w:t>
        </w:r>
      </w:ins>
      <w:ins w:id="198" w:author="Tesla 121825" w:date="2025-12-18T12:19:00Z" w16du:dateUtc="2025-12-18T18:19:00Z">
        <w:r>
          <w:t xml:space="preserve"> LEL may implement load-transfer or control stabilization interval for a duration of up to 250 milliseconds.</w:t>
        </w:r>
      </w:ins>
    </w:p>
    <w:p w14:paraId="0CE3C837" w14:textId="77777777" w:rsidR="00E518BA" w:rsidRPr="005C697B" w:rsidRDefault="00E518BA" w:rsidP="00E518BA">
      <w:pPr>
        <w:pStyle w:val="ListParagraph"/>
        <w:spacing w:after="240"/>
        <w:ind w:left="2160" w:hanging="720"/>
        <w:contextualSpacing w:val="0"/>
        <w:rPr>
          <w:ins w:id="199" w:author="Tesla 121825" w:date="2025-12-18T12:19:00Z" w16du:dateUtc="2025-12-18T18:19:00Z"/>
        </w:rPr>
      </w:pPr>
      <w:ins w:id="200" w:author="Tesla 121825" w:date="2025-12-18T12:19:00Z" w16du:dateUtc="2025-12-18T18:19:00Z">
        <w:r>
          <w:t>(i)</w:t>
        </w:r>
        <w:r>
          <w:tab/>
          <w:t>For LELs composed of multiple internal devices, one load-transfer or control action per disturbance event per individual device shall be permitted.</w:t>
        </w:r>
      </w:ins>
    </w:p>
    <w:bookmarkEnd w:id="193"/>
    <w:p w14:paraId="422E47A3" w14:textId="77777777" w:rsidR="00AC445F" w:rsidRDefault="00AC445F" w:rsidP="00AC445F">
      <w:pPr>
        <w:spacing w:after="240"/>
        <w:ind w:left="720" w:hanging="720"/>
        <w:rPr>
          <w:ins w:id="201" w:author="ERCOT" w:date="2025-11-07T11:52:00Z" w16du:dateUtc="2025-11-07T17:52:00Z"/>
          <w:iCs/>
          <w:szCs w:val="20"/>
        </w:rPr>
      </w:pPr>
      <w:ins w:id="202" w:author="ERCOT" w:date="2025-11-07T11:52:00Z" w16du:dateUtc="2025-11-07T17:52:00Z">
        <w:r w:rsidRPr="00D47768">
          <w:rPr>
            <w:iCs/>
            <w:szCs w:val="20"/>
          </w:rPr>
          <w:t>(</w:t>
        </w:r>
        <w:r>
          <w:rPr>
            <w:iCs/>
            <w:szCs w:val="20"/>
          </w:rPr>
          <w:t>3</w:t>
        </w:r>
        <w:r w:rsidRPr="00D47768">
          <w:rPr>
            <w:iCs/>
            <w:szCs w:val="20"/>
          </w:rPr>
          <w:t>)</w:t>
        </w:r>
        <w:r w:rsidRPr="00D47768">
          <w:rPr>
            <w:iCs/>
            <w:szCs w:val="20"/>
          </w:rPr>
          <w:tab/>
          <w:t>Nothing in paragraph (</w:t>
        </w:r>
        <w:r>
          <w:rPr>
            <w:iCs/>
            <w:szCs w:val="20"/>
          </w:rPr>
          <w:t>2</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an LEL </w:t>
        </w:r>
        <w:r w:rsidRPr="00D47768">
          <w:rPr>
            <w:iCs/>
            <w:szCs w:val="20"/>
          </w:rPr>
          <w:t>to trip</w:t>
        </w:r>
        <w:r>
          <w:rPr>
            <w:iCs/>
            <w:szCs w:val="20"/>
          </w:rPr>
          <w:t xml:space="preserve"> or transfer load to backup generation</w:t>
        </w:r>
        <w:r w:rsidRPr="00D47768">
          <w:rPr>
            <w:iCs/>
            <w:szCs w:val="20"/>
          </w:rPr>
          <w:t xml:space="preserve">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ins>
    </w:p>
    <w:p w14:paraId="047F01CC" w14:textId="77777777" w:rsidR="00AC445F" w:rsidRDefault="00AC445F" w:rsidP="00AC445F">
      <w:pPr>
        <w:spacing w:after="240"/>
        <w:ind w:left="720" w:hanging="720"/>
        <w:rPr>
          <w:ins w:id="203" w:author="ERCOT" w:date="2025-11-07T11:52:00Z" w16du:dateUtc="2025-11-07T17:52:00Z"/>
          <w:iCs/>
          <w:szCs w:val="20"/>
        </w:rPr>
      </w:pPr>
      <w:ins w:id="204" w:author="ERCOT" w:date="2025-11-07T11:52:00Z" w16du:dateUtc="2025-11-07T17:52:00Z">
        <w:r>
          <w:rPr>
            <w:iCs/>
            <w:szCs w:val="20"/>
          </w:rPr>
          <w:t>(4)</w:t>
        </w:r>
        <w:r>
          <w:rPr>
            <w:iCs/>
            <w:szCs w:val="20"/>
          </w:rPr>
          <w:tab/>
          <w:t xml:space="preserve">If installed and activated to trip or transfer the LEL, all protection systems (including but not limited to protection for over-/under-voltage) shall enable the LEL to ride-through </w:t>
        </w:r>
        <w:r>
          <w:rPr>
            <w:iCs/>
            <w:szCs w:val="20"/>
          </w:rPr>
          <w:lastRenderedPageBreak/>
          <w:t>voltage conditions beyond those defined in paragraph (2) above to the maximum level the equipment allows.</w:t>
        </w:r>
      </w:ins>
    </w:p>
    <w:p w14:paraId="1774B0D3" w14:textId="77777777" w:rsidR="00AC445F" w:rsidRPr="00FF0E5C" w:rsidRDefault="00AC445F" w:rsidP="00AC445F">
      <w:pPr>
        <w:keepNext/>
        <w:spacing w:after="240"/>
        <w:ind w:left="720" w:hanging="720"/>
        <w:rPr>
          <w:ins w:id="205" w:author="ERCOT" w:date="2025-11-07T11:52:00Z" w16du:dateUtc="2025-11-07T17:52:00Z"/>
          <w:rStyle w:val="eop"/>
          <w:color w:val="000000"/>
        </w:rPr>
      </w:pPr>
      <w:ins w:id="206" w:author="ERCOT" w:date="2025-11-07T11:52:00Z" w16du:dateUtc="2025-11-07T17:52:00Z">
        <w:r>
          <w:t>(5)</w:t>
        </w:r>
        <w:r>
          <w:tab/>
          <w:t>If instantaneous over-current or over-voltage protection systems are installed and activated to trip or transfer the LEL, they shall use filtered quantities or time delays to prevent misoperation while providing the desired equipment protection.  Any alternating current instantaneous over-voltage protection that could disrupt the LEL power consumption shall use a measurement window of at least one cycle of fundamental frequency.</w:t>
        </w:r>
      </w:ins>
    </w:p>
    <w:p w14:paraId="72B04D97" w14:textId="77777777" w:rsidR="00AC445F" w:rsidRPr="00FF0E5C" w:rsidRDefault="00AC445F" w:rsidP="00AC445F">
      <w:pPr>
        <w:keepNext/>
        <w:spacing w:after="240"/>
        <w:ind w:left="720" w:hanging="720"/>
        <w:rPr>
          <w:ins w:id="207" w:author="ERCOT" w:date="2025-11-07T11:52:00Z" w16du:dateUtc="2025-11-07T17:52:00Z"/>
          <w:rStyle w:val="eop"/>
          <w:color w:val="000000"/>
        </w:rPr>
      </w:pPr>
      <w:ins w:id="208" w:author="ERCOT" w:date="2025-11-07T11:52:00Z" w16du:dateUtc="2025-11-07T17:52:00Z">
        <w:r w:rsidRPr="00FF0E5C">
          <w:rPr>
            <w:rStyle w:val="eop"/>
            <w:color w:val="000000"/>
          </w:rPr>
          <w:t>(</w:t>
        </w:r>
        <w:r>
          <w:rPr>
            <w:rStyle w:val="eop"/>
            <w:color w:val="000000"/>
          </w:rPr>
          <w:t>6</w:t>
        </w:r>
        <w:r w:rsidRPr="00FF0E5C">
          <w:rPr>
            <w:rStyle w:val="eop"/>
            <w:color w:val="000000"/>
          </w:rPr>
          <w:t>)</w:t>
        </w:r>
        <w:r>
          <w:tab/>
          <w:t xml:space="preserve">An </w:t>
        </w:r>
        <w:r>
          <w:rPr>
            <w:rStyle w:val="eop"/>
            <w:color w:val="000000"/>
          </w:rPr>
          <w:t>LEL</w:t>
        </w:r>
        <w:r w:rsidRPr="00FF0E5C">
          <w:rPr>
            <w:rStyle w:val="eop"/>
            <w:color w:val="000000"/>
          </w:rPr>
          <w:t xml:space="preserve"> shall not implement </w:t>
        </w:r>
        <w:r>
          <w:rPr>
            <w:rStyle w:val="eop"/>
            <w:color w:val="000000"/>
          </w:rPr>
          <w:t xml:space="preserve">a </w:t>
        </w:r>
        <w:r w:rsidRPr="00FF0E5C">
          <w:rPr>
            <w:rStyle w:val="eop"/>
            <w:color w:val="000000"/>
          </w:rPr>
          <w:t>load trip or transfer scheme that disconnect</w:t>
        </w:r>
        <w:r>
          <w:rPr>
            <w:rStyle w:val="eop"/>
            <w:color w:val="000000"/>
          </w:rPr>
          <w:t>s</w:t>
        </w:r>
        <w:r w:rsidRPr="00FF0E5C">
          <w:rPr>
            <w:rStyle w:val="eop"/>
            <w:color w:val="000000"/>
          </w:rPr>
          <w:t xml:space="preserve"> or transfer</w:t>
        </w:r>
        <w:r>
          <w:rPr>
            <w:rStyle w:val="eop"/>
            <w:color w:val="000000"/>
          </w:rPr>
          <w:t>s</w:t>
        </w:r>
        <w:r w:rsidRPr="00FF0E5C">
          <w:rPr>
            <w:rStyle w:val="eop"/>
            <w:color w:val="000000"/>
          </w:rPr>
          <w:t xml:space="preserve"> load to backup generation due </w:t>
        </w:r>
        <w:r>
          <w:rPr>
            <w:rStyle w:val="eop"/>
            <w:color w:val="000000"/>
          </w:rPr>
          <w:t xml:space="preserve">solely </w:t>
        </w:r>
        <w:r w:rsidRPr="00FF0E5C">
          <w:rPr>
            <w:rStyle w:val="eop"/>
            <w:color w:val="000000"/>
          </w:rPr>
          <w:t>to a certain number of voltage sags or swells within a certain period of time</w:t>
        </w:r>
        <w:r>
          <w:rPr>
            <w:rStyle w:val="eop"/>
            <w:color w:val="000000"/>
          </w:rPr>
          <w:t xml:space="preserve"> if the LEL is required under paragraph (2) </w:t>
        </w:r>
      </w:ins>
      <w:ins w:id="209" w:author="ERCOT" w:date="2025-11-13T18:25:00Z" w16du:dateUtc="2025-11-14T00:25:00Z">
        <w:r>
          <w:rPr>
            <w:rStyle w:val="eop"/>
            <w:color w:val="000000"/>
          </w:rPr>
          <w:t xml:space="preserve">above </w:t>
        </w:r>
      </w:ins>
      <w:ins w:id="210" w:author="ERCOT" w:date="2025-11-07T11:52:00Z" w16du:dateUtc="2025-11-07T17:52:00Z">
        <w:r>
          <w:rPr>
            <w:rStyle w:val="eop"/>
            <w:color w:val="000000"/>
          </w:rPr>
          <w:t>to ride through each such condition</w:t>
        </w:r>
        <w:r w:rsidRPr="00FF0E5C">
          <w:rPr>
            <w:rStyle w:val="eop"/>
            <w:color w:val="000000"/>
          </w:rPr>
          <w:t xml:space="preserve">. </w:t>
        </w:r>
      </w:ins>
    </w:p>
    <w:p w14:paraId="709D89DF" w14:textId="77777777" w:rsidR="00AC445F" w:rsidRDefault="00AC445F" w:rsidP="00AC445F">
      <w:pPr>
        <w:keepNext/>
        <w:spacing w:after="240"/>
        <w:ind w:left="720" w:hanging="720"/>
        <w:rPr>
          <w:ins w:id="211" w:author="ERCOT" w:date="2025-11-07T11:52:00Z" w16du:dateUtc="2025-11-07T17:52:00Z"/>
          <w:rStyle w:val="eop"/>
          <w:color w:val="000000"/>
        </w:rPr>
      </w:pPr>
      <w:ins w:id="212" w:author="ERCOT" w:date="2025-11-07T11:52:00Z" w16du:dateUtc="2025-11-07T17:52:00Z">
        <w:r w:rsidRPr="00FF0E5C">
          <w:rPr>
            <w:rStyle w:val="eop"/>
            <w:color w:val="000000"/>
          </w:rPr>
          <w:t>(</w:t>
        </w:r>
        <w:r>
          <w:rPr>
            <w:rStyle w:val="eop"/>
            <w:color w:val="000000"/>
          </w:rPr>
          <w:t>7</w:t>
        </w:r>
        <w:r w:rsidRPr="00FF0E5C">
          <w:rPr>
            <w:rStyle w:val="eop"/>
            <w:color w:val="000000"/>
          </w:rPr>
          <w:t>)</w:t>
        </w:r>
        <w:r>
          <w:tab/>
        </w:r>
        <w:r w:rsidRPr="00FF0E5C">
          <w:rPr>
            <w:rStyle w:val="eop"/>
            <w:color w:val="000000"/>
          </w:rPr>
          <w:t xml:space="preserve">If </w:t>
        </w:r>
        <w:r>
          <w:rPr>
            <w:rStyle w:val="eop"/>
            <w:color w:val="000000"/>
          </w:rPr>
          <w:t xml:space="preserve">ERCOT determines that </w:t>
        </w:r>
        <w:r w:rsidRPr="00FF0E5C">
          <w:rPr>
            <w:rStyle w:val="eop"/>
            <w:color w:val="000000"/>
          </w:rPr>
          <w:t>a</w:t>
        </w:r>
        <w:r>
          <w:rPr>
            <w:rStyle w:val="eop"/>
            <w:color w:val="000000"/>
          </w:rPr>
          <w:t>n</w:t>
        </w:r>
        <w:r w:rsidRPr="00FF0E5C">
          <w:rPr>
            <w:rStyle w:val="eop"/>
            <w:color w:val="000000"/>
          </w:rPr>
          <w:t xml:space="preserve"> </w:t>
        </w:r>
        <w:r>
          <w:rPr>
            <w:rStyle w:val="eop"/>
            <w:color w:val="000000"/>
          </w:rPr>
          <w:t>LEL</w:t>
        </w:r>
        <w:r w:rsidRPr="00FF0E5C">
          <w:rPr>
            <w:rStyle w:val="eop"/>
            <w:color w:val="000000"/>
          </w:rPr>
          <w:t xml:space="preserve"> </w:t>
        </w:r>
        <w:r>
          <w:rPr>
            <w:rStyle w:val="eop"/>
            <w:color w:val="000000"/>
          </w:rPr>
          <w:t xml:space="preserve">has </w:t>
        </w:r>
        <w:r w:rsidRPr="00FF0E5C">
          <w:rPr>
            <w:rStyle w:val="eop"/>
            <w:color w:val="000000"/>
          </w:rPr>
          <w:t>fail</w:t>
        </w:r>
        <w:r>
          <w:rPr>
            <w:rStyle w:val="eop"/>
            <w:color w:val="000000"/>
          </w:rPr>
          <w:t>ed</w:t>
        </w:r>
        <w:r w:rsidRPr="00FF0E5C">
          <w:rPr>
            <w:rStyle w:val="eop"/>
            <w:color w:val="000000"/>
          </w:rPr>
          <w:t xml:space="preserve"> to ride</w:t>
        </w:r>
        <w:r>
          <w:rPr>
            <w:rStyle w:val="eop"/>
            <w:color w:val="000000"/>
          </w:rPr>
          <w:t xml:space="preserve"> </w:t>
        </w:r>
        <w:r w:rsidRPr="00FF0E5C">
          <w:rPr>
            <w:rStyle w:val="eop"/>
            <w:color w:val="000000"/>
          </w:rPr>
          <w:t>through a voltage disturbance in accordance with any requirement in</w:t>
        </w:r>
        <w:r>
          <w:rPr>
            <w:rStyle w:val="eop"/>
            <w:color w:val="000000"/>
          </w:rPr>
          <w:t xml:space="preserve"> </w:t>
        </w:r>
      </w:ins>
      <w:ins w:id="213" w:author="ERCOT" w:date="2025-11-13T18:26:00Z" w16du:dateUtc="2025-11-14T00:26:00Z">
        <w:r>
          <w:rPr>
            <w:rStyle w:val="eop"/>
            <w:color w:val="000000"/>
          </w:rPr>
          <w:t xml:space="preserve">this </w:t>
        </w:r>
      </w:ins>
      <w:ins w:id="214" w:author="ERCOT" w:date="2025-11-07T11:52:00Z" w16du:dateUtc="2025-11-07T17:52:00Z">
        <w:r w:rsidRPr="00FF0E5C">
          <w:rPr>
            <w:rStyle w:val="eop"/>
            <w:color w:val="000000"/>
          </w:rPr>
          <w:t>Section 2.14</w:t>
        </w:r>
      </w:ins>
      <w:ins w:id="215" w:author="ERCOT" w:date="2025-11-13T18:25:00Z" w16du:dateUtc="2025-11-14T00:25:00Z">
        <w:r>
          <w:rPr>
            <w:rStyle w:val="eop"/>
            <w:color w:val="000000"/>
          </w:rPr>
          <w:t>:</w:t>
        </w:r>
      </w:ins>
    </w:p>
    <w:p w14:paraId="66BF1F21" w14:textId="77777777" w:rsidR="00AC445F" w:rsidRDefault="00AC445F" w:rsidP="00AC445F">
      <w:pPr>
        <w:keepNext/>
        <w:spacing w:after="240"/>
        <w:ind w:left="1440" w:hanging="720"/>
        <w:rPr>
          <w:ins w:id="216" w:author="ERCOT" w:date="2025-11-13T18:25:00Z" w16du:dateUtc="2025-11-14T00:25:00Z"/>
          <w:rStyle w:val="eop"/>
          <w:color w:val="000000"/>
        </w:rPr>
      </w:pPr>
      <w:ins w:id="217" w:author="ERCOT" w:date="2025-11-07T11:52:00Z" w16du:dateUtc="2025-11-07T17:52:00Z">
        <w:r>
          <w:rPr>
            <w:rStyle w:val="eop"/>
            <w:color w:val="000000"/>
          </w:rPr>
          <w:t>(a)</w:t>
        </w:r>
        <w:r>
          <w:rPr>
            <w:rStyle w:val="eop"/>
            <w:color w:val="000000"/>
          </w:rPr>
          <w:tab/>
          <w:t xml:space="preserve">The </w:t>
        </w:r>
        <w:r w:rsidRPr="00FF0E5C">
          <w:rPr>
            <w:rStyle w:val="eop"/>
            <w:color w:val="000000"/>
          </w:rPr>
          <w:t>interconnecting T</w:t>
        </w:r>
        <w:r>
          <w:rPr>
            <w:rStyle w:val="eop"/>
            <w:color w:val="000000"/>
          </w:rPr>
          <w:t>D</w:t>
        </w:r>
        <w:r w:rsidRPr="00FF0E5C">
          <w:rPr>
            <w:rStyle w:val="eop"/>
            <w:color w:val="000000"/>
          </w:rPr>
          <w:t xml:space="preserve">SP shall </w:t>
        </w:r>
        <w:r>
          <w:rPr>
            <w:rStyle w:val="eop"/>
            <w:color w:val="000000"/>
          </w:rPr>
          <w:t>provide available information to ERCOT to assist with ERCOT’s event analysis;</w:t>
        </w:r>
      </w:ins>
    </w:p>
    <w:p w14:paraId="4D1A1D37" w14:textId="77777777" w:rsidR="00AC445F" w:rsidRDefault="00AC445F" w:rsidP="00AC445F">
      <w:pPr>
        <w:keepNext/>
        <w:spacing w:after="240"/>
        <w:ind w:left="1440" w:hanging="720"/>
        <w:rPr>
          <w:ins w:id="218" w:author="ERCOT" w:date="2025-11-13T18:25:00Z" w16du:dateUtc="2025-11-14T00:25:00Z"/>
          <w:rStyle w:val="eop"/>
          <w:color w:val="000000"/>
        </w:rPr>
      </w:pPr>
      <w:ins w:id="219" w:author="ERCOT" w:date="2025-11-13T18:25:00Z" w16du:dateUtc="2025-11-14T00:25:00Z">
        <w:r>
          <w:rPr>
            <w:rStyle w:val="eop"/>
            <w:color w:val="000000"/>
          </w:rPr>
          <w:t>(b)</w:t>
        </w:r>
        <w:r>
          <w:rPr>
            <w:rStyle w:val="eop"/>
            <w:color w:val="000000"/>
          </w:rPr>
          <w:tab/>
          <w:t>The Customer representing the LEL shall:</w:t>
        </w:r>
      </w:ins>
    </w:p>
    <w:p w14:paraId="7DDF93DA" w14:textId="77777777" w:rsidR="00AC445F" w:rsidRDefault="00AC445F" w:rsidP="00AC445F">
      <w:pPr>
        <w:keepNext/>
        <w:spacing w:after="240"/>
        <w:ind w:left="2160" w:hanging="720"/>
        <w:rPr>
          <w:ins w:id="220" w:author="ERCOT" w:date="2025-11-07T11:52:00Z" w16du:dateUtc="2025-11-07T17:52:00Z"/>
          <w:rStyle w:val="eop"/>
          <w:color w:val="000000"/>
        </w:rPr>
      </w:pPr>
      <w:ins w:id="221" w:author="ERCOT" w:date="2025-11-07T11:52:00Z" w16du:dateUtc="2025-11-07T17:52:00Z">
        <w:r>
          <w:rPr>
            <w:rStyle w:val="eop"/>
            <w:color w:val="000000"/>
          </w:rPr>
          <w:t>(i)</w:t>
        </w:r>
        <w:r>
          <w:rPr>
            <w:rStyle w:val="eop"/>
            <w:color w:val="000000"/>
          </w:rPr>
          <w:tab/>
          <w:t>Investigate and determine the root cause of the voltage ride-through failure and report the results of the investigation to ERCOT within 90 days of ERCOT’s request;</w:t>
        </w:r>
      </w:ins>
    </w:p>
    <w:p w14:paraId="05382057" w14:textId="77777777" w:rsidR="00AC445F" w:rsidRDefault="00AC445F" w:rsidP="00AC445F">
      <w:pPr>
        <w:keepNext/>
        <w:spacing w:after="240"/>
        <w:ind w:left="2160" w:hanging="720"/>
        <w:rPr>
          <w:ins w:id="222" w:author="ERCOT" w:date="2025-11-07T11:52:00Z" w16du:dateUtc="2025-11-07T17:52:00Z"/>
          <w:rStyle w:val="eop"/>
          <w:color w:val="000000"/>
        </w:rPr>
      </w:pPr>
      <w:ins w:id="223" w:author="ERCOT" w:date="2025-11-07T11:52:00Z" w16du:dateUtc="2025-11-07T17:52:00Z">
        <w:r>
          <w:rPr>
            <w:rStyle w:val="eop"/>
            <w:color w:val="000000"/>
          </w:rPr>
          <w:t>(ii)</w:t>
        </w:r>
        <w:r>
          <w:rPr>
            <w:rStyle w:val="eop"/>
            <w:color w:val="000000"/>
          </w:rPr>
          <w:tab/>
          <w:t>Develop a plan to ensure the LEL can meet the applicable ride-through performance requirements and submit the plan to ERCOT within 90 days of completion of (i) above; and</w:t>
        </w:r>
      </w:ins>
    </w:p>
    <w:p w14:paraId="553D4CBF" w14:textId="77777777" w:rsidR="00AC445F" w:rsidRPr="00536570" w:rsidRDefault="00AC445F" w:rsidP="00AC445F">
      <w:pPr>
        <w:keepNext/>
        <w:spacing w:after="240"/>
        <w:ind w:left="2160" w:hanging="720"/>
        <w:rPr>
          <w:ins w:id="224" w:author="ERCOT" w:date="2025-11-07T11:52:00Z" w16du:dateUtc="2025-11-07T17:52:00Z"/>
          <w:rStyle w:val="eop"/>
          <w:color w:val="000000"/>
        </w:rPr>
      </w:pPr>
      <w:ins w:id="225" w:author="ERCOT" w:date="2025-11-07T11:52:00Z" w16du:dateUtc="2025-11-07T17:52:00Z">
        <w:r w:rsidRPr="00536570">
          <w:rPr>
            <w:rStyle w:val="eop"/>
            <w:color w:val="000000"/>
          </w:rPr>
          <w:t>(iii)</w:t>
        </w:r>
        <w:r w:rsidRPr="00536570">
          <w:rPr>
            <w:rStyle w:val="eop"/>
            <w:color w:val="000000"/>
          </w:rPr>
          <w:tab/>
          <w:t>Implement the plan upon ERCOT approval within 180 days of (ii) above unless ERCOT approves a longer timeline.</w:t>
        </w:r>
      </w:ins>
    </w:p>
    <w:p w14:paraId="2FBE3B2D" w14:textId="088F6C33" w:rsidR="00152993" w:rsidRDefault="00AC445F" w:rsidP="00AC445F">
      <w:pPr>
        <w:spacing w:after="240"/>
        <w:ind w:left="1440" w:hanging="720"/>
      </w:pPr>
      <w:ins w:id="226" w:author="ERCOT" w:date="2025-11-07T11:52:00Z" w16du:dateUtc="2025-11-07T17:52:00Z">
        <w:r w:rsidRPr="00536570">
          <w:rPr>
            <w:rStyle w:val="eop"/>
            <w:color w:val="000000"/>
          </w:rPr>
          <w:t>(c)</w:t>
        </w:r>
        <w:r w:rsidRPr="00536570">
          <w:rPr>
            <w:rStyle w:val="eop"/>
            <w:color w:val="000000"/>
          </w:rPr>
          <w:tab/>
        </w:r>
      </w:ins>
      <w:ins w:id="227" w:author="ERCOT" w:date="2025-11-13T18:26:00Z" w16du:dateUtc="2025-11-14T00:26:00Z">
        <w:r w:rsidRPr="00536570">
          <w:rPr>
            <w:rStyle w:val="eop"/>
            <w:color w:val="000000"/>
          </w:rPr>
          <w:t xml:space="preserve">Notwithstanding the requirements of </w:t>
        </w:r>
        <w:r>
          <w:rPr>
            <w:rStyle w:val="eop"/>
            <w:color w:val="000000"/>
          </w:rPr>
          <w:t>p</w:t>
        </w:r>
        <w:r w:rsidRPr="00536570">
          <w:rPr>
            <w:rStyle w:val="eop"/>
            <w:color w:val="000000"/>
          </w:rPr>
          <w:t>aragraph (b)</w:t>
        </w:r>
        <w:r>
          <w:rPr>
            <w:rStyle w:val="eop"/>
            <w:color w:val="000000"/>
          </w:rPr>
          <w:t xml:space="preserve"> above</w:t>
        </w:r>
        <w:r w:rsidRPr="00536570">
          <w:rPr>
            <w:rStyle w:val="eop"/>
            <w:color w:val="000000"/>
          </w:rPr>
          <w:t>, if ERCOT determines that the operation of an LEL following a failure to comply with the requirements of</w:t>
        </w:r>
        <w:r>
          <w:rPr>
            <w:rStyle w:val="eop"/>
            <w:color w:val="000000"/>
          </w:rPr>
          <w:t xml:space="preserve"> this</w:t>
        </w:r>
        <w:r w:rsidRPr="00536570">
          <w:rPr>
            <w:rStyle w:val="eop"/>
            <w:color w:val="000000"/>
          </w:rPr>
          <w:t xml:space="preserve"> Section 2.</w:t>
        </w:r>
        <w:r>
          <w:rPr>
            <w:rStyle w:val="eop"/>
            <w:color w:val="000000"/>
          </w:rPr>
          <w:t>1</w:t>
        </w:r>
        <w:r w:rsidRPr="00536570">
          <w:rPr>
            <w:rStyle w:val="eop"/>
            <w:color w:val="000000"/>
          </w:rPr>
          <w:t xml:space="preserve">4 poses an imminent risk to local or system reliability, ERCOT may require the LEL to disconnect from the ERCOT System and remain disconnected until the Customer </w:t>
        </w:r>
        <w:r>
          <w:rPr>
            <w:rStyle w:val="eop"/>
            <w:color w:val="000000"/>
          </w:rPr>
          <w:t>representing</w:t>
        </w:r>
        <w:r w:rsidRPr="00536570">
          <w:rPr>
            <w:rStyle w:val="eop"/>
            <w:color w:val="000000"/>
          </w:rPr>
          <w:t xml:space="preserve"> the LEL has demonstrated to ERCOT’s satisfaction that the LEL can comply with the ride-through performance requirements of this Section</w:t>
        </w:r>
        <w:r>
          <w:rPr>
            <w:rStyle w:val="eop"/>
            <w:color w:val="000000"/>
          </w:rPr>
          <w:t>.</w:t>
        </w:r>
      </w:ins>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BA59A" w14:textId="77777777" w:rsidR="008060CA" w:rsidRDefault="008060CA">
      <w:r>
        <w:separator/>
      </w:r>
    </w:p>
  </w:endnote>
  <w:endnote w:type="continuationSeparator" w:id="0">
    <w:p w14:paraId="4CE32CFE" w14:textId="77777777" w:rsidR="008060CA" w:rsidRDefault="00806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F2533" w14:textId="3AEA86F2" w:rsidR="003D0994" w:rsidRDefault="007F4D6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C445F">
      <w:rPr>
        <w:rFonts w:ascii="Arial" w:hAnsi="Arial"/>
        <w:noProof/>
        <w:sz w:val="18"/>
      </w:rPr>
      <w:t>282NOGRR-06 Tesla Comments 121825</w:t>
    </w:r>
    <w:r>
      <w:rPr>
        <w:rFonts w:ascii="Arial" w:hAnsi="Arial"/>
        <w:sz w:val="18"/>
      </w:rPr>
      <w:fldChar w:fldCharType="end"/>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p>
  <w:p w14:paraId="54A2F7E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F6871" w14:textId="77777777" w:rsidR="008060CA" w:rsidRDefault="008060CA">
      <w:r>
        <w:separator/>
      </w:r>
    </w:p>
  </w:footnote>
  <w:footnote w:type="continuationSeparator" w:id="0">
    <w:p w14:paraId="34DB4024" w14:textId="77777777" w:rsidR="008060CA" w:rsidRDefault="00806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82879" w14:textId="136B955E" w:rsidR="003D0994" w:rsidRPr="00E4039D" w:rsidRDefault="00D825C5" w:rsidP="00E4039D">
    <w:pPr>
      <w:pStyle w:val="Header"/>
      <w:jc w:val="center"/>
      <w:rPr>
        <w:sz w:val="32"/>
      </w:rPr>
    </w:pPr>
    <w:r>
      <w:rPr>
        <w:sz w:val="32"/>
      </w:rPr>
      <w:t>NOG</w:t>
    </w:r>
    <w:r w:rsidR="00C158EE">
      <w:rPr>
        <w:sz w:val="32"/>
      </w:rPr>
      <w:t xml:space="preserve">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6505354E"/>
    <w:multiLevelType w:val="hybridMultilevel"/>
    <w:tmpl w:val="A63618D8"/>
    <w:lvl w:ilvl="0" w:tplc="B2D4F68A">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7AEA36A3"/>
    <w:multiLevelType w:val="hybridMultilevel"/>
    <w:tmpl w:val="1C847B8C"/>
    <w:lvl w:ilvl="0" w:tplc="5704A4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299872182">
    <w:abstractNumId w:val="0"/>
  </w:num>
  <w:num w:numId="2" w16cid:durableId="207186219">
    <w:abstractNumId w:val="2"/>
  </w:num>
  <w:num w:numId="3" w16cid:durableId="1433935337">
    <w:abstractNumId w:val="1"/>
  </w:num>
  <w:num w:numId="4" w16cid:durableId="56518687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Tesla 121825">
    <w15:presenceInfo w15:providerId="None" w15:userId="Tesla 1218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5447"/>
    <w:rsid w:val="00037668"/>
    <w:rsid w:val="0005539C"/>
    <w:rsid w:val="00075A94"/>
    <w:rsid w:val="0007775A"/>
    <w:rsid w:val="00132855"/>
    <w:rsid w:val="00152993"/>
    <w:rsid w:val="00170297"/>
    <w:rsid w:val="001A227D"/>
    <w:rsid w:val="001D0797"/>
    <w:rsid w:val="001D4D0B"/>
    <w:rsid w:val="001E2032"/>
    <w:rsid w:val="001F6ABC"/>
    <w:rsid w:val="00237F13"/>
    <w:rsid w:val="00270308"/>
    <w:rsid w:val="002771E6"/>
    <w:rsid w:val="00277278"/>
    <w:rsid w:val="002A60E5"/>
    <w:rsid w:val="003010C0"/>
    <w:rsid w:val="003308E1"/>
    <w:rsid w:val="00332A97"/>
    <w:rsid w:val="003449B4"/>
    <w:rsid w:val="00350C00"/>
    <w:rsid w:val="00366113"/>
    <w:rsid w:val="00375250"/>
    <w:rsid w:val="003C270C"/>
    <w:rsid w:val="003C405A"/>
    <w:rsid w:val="003D0994"/>
    <w:rsid w:val="003E7D74"/>
    <w:rsid w:val="003F4D1C"/>
    <w:rsid w:val="00423824"/>
    <w:rsid w:val="0043567D"/>
    <w:rsid w:val="004B7B90"/>
    <w:rsid w:val="004D37D7"/>
    <w:rsid w:val="004E2C19"/>
    <w:rsid w:val="0055032D"/>
    <w:rsid w:val="005C697B"/>
    <w:rsid w:val="005D284C"/>
    <w:rsid w:val="00623AD1"/>
    <w:rsid w:val="00633E23"/>
    <w:rsid w:val="0066751B"/>
    <w:rsid w:val="00673B94"/>
    <w:rsid w:val="00680AC6"/>
    <w:rsid w:val="006835D8"/>
    <w:rsid w:val="006911FC"/>
    <w:rsid w:val="006C316E"/>
    <w:rsid w:val="006D0F7C"/>
    <w:rsid w:val="00704132"/>
    <w:rsid w:val="007269C4"/>
    <w:rsid w:val="00734EAF"/>
    <w:rsid w:val="0074209E"/>
    <w:rsid w:val="00752FD0"/>
    <w:rsid w:val="007B045B"/>
    <w:rsid w:val="007C0C68"/>
    <w:rsid w:val="007E0652"/>
    <w:rsid w:val="007F2CA8"/>
    <w:rsid w:val="007F4D61"/>
    <w:rsid w:val="007F7161"/>
    <w:rsid w:val="008060CA"/>
    <w:rsid w:val="00822E89"/>
    <w:rsid w:val="0085559E"/>
    <w:rsid w:val="00896B1B"/>
    <w:rsid w:val="008E559E"/>
    <w:rsid w:val="00902E20"/>
    <w:rsid w:val="00916080"/>
    <w:rsid w:val="00921A68"/>
    <w:rsid w:val="0095318B"/>
    <w:rsid w:val="00960706"/>
    <w:rsid w:val="00965CC8"/>
    <w:rsid w:val="00966E2A"/>
    <w:rsid w:val="009A5C52"/>
    <w:rsid w:val="009F37CD"/>
    <w:rsid w:val="00A015C4"/>
    <w:rsid w:val="00A15172"/>
    <w:rsid w:val="00A61B82"/>
    <w:rsid w:val="00A965DD"/>
    <w:rsid w:val="00AC445F"/>
    <w:rsid w:val="00B02286"/>
    <w:rsid w:val="00B23221"/>
    <w:rsid w:val="00B72E69"/>
    <w:rsid w:val="00B802E1"/>
    <w:rsid w:val="00B959F0"/>
    <w:rsid w:val="00BF5E63"/>
    <w:rsid w:val="00C0598D"/>
    <w:rsid w:val="00C11956"/>
    <w:rsid w:val="00C158EE"/>
    <w:rsid w:val="00C53804"/>
    <w:rsid w:val="00C602E5"/>
    <w:rsid w:val="00C748FD"/>
    <w:rsid w:val="00CA536C"/>
    <w:rsid w:val="00D24DCF"/>
    <w:rsid w:val="00D4046E"/>
    <w:rsid w:val="00D53825"/>
    <w:rsid w:val="00D825C5"/>
    <w:rsid w:val="00DD4739"/>
    <w:rsid w:val="00DE5F33"/>
    <w:rsid w:val="00E07B54"/>
    <w:rsid w:val="00E11F78"/>
    <w:rsid w:val="00E14695"/>
    <w:rsid w:val="00E3669F"/>
    <w:rsid w:val="00E4039D"/>
    <w:rsid w:val="00E518BA"/>
    <w:rsid w:val="00E621E1"/>
    <w:rsid w:val="00EC55B3"/>
    <w:rsid w:val="00F96FB2"/>
    <w:rsid w:val="00FB51D8"/>
    <w:rsid w:val="00FD08E8"/>
    <w:rsid w:val="00FE5B3D"/>
    <w:rsid w:val="00FE6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4F39E7"/>
  <w15:chartTrackingRefBased/>
  <w15:docId w15:val="{62B87ED3-3335-4171-9252-B82CAE52B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FollowedHyperlink">
    <w:name w:val="FollowedHyperlink"/>
    <w:rsid w:val="003308E1"/>
    <w:rPr>
      <w:color w:val="96607D"/>
      <w:u w:val="single"/>
    </w:rPr>
  </w:style>
  <w:style w:type="character" w:styleId="UnresolvedMention">
    <w:name w:val="Unresolved Mention"/>
    <w:uiPriority w:val="99"/>
    <w:semiHidden/>
    <w:unhideWhenUsed/>
    <w:rsid w:val="003308E1"/>
    <w:rPr>
      <w:color w:val="605E5C"/>
      <w:shd w:val="clear" w:color="auto" w:fill="E1DFDD"/>
    </w:rPr>
  </w:style>
  <w:style w:type="table" w:customStyle="1" w:styleId="FormulaVariableTable">
    <w:name w:val="Formula Variable Table"/>
    <w:basedOn w:val="TableNormal"/>
    <w:rsid w:val="005C697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ListParagraph">
    <w:name w:val="List Paragraph"/>
    <w:basedOn w:val="Normal"/>
    <w:uiPriority w:val="34"/>
    <w:qFormat/>
    <w:rsid w:val="005C697B"/>
    <w:pPr>
      <w:ind w:left="720"/>
      <w:contextualSpacing/>
    </w:pPr>
  </w:style>
  <w:style w:type="character" w:customStyle="1" w:styleId="eop">
    <w:name w:val="eop"/>
    <w:basedOn w:val="DefaultParagraphFont"/>
    <w:rsid w:val="005C697B"/>
  </w:style>
  <w:style w:type="paragraph" w:styleId="Revision">
    <w:name w:val="Revision"/>
    <w:hidden/>
    <w:uiPriority w:val="99"/>
    <w:semiHidden/>
    <w:rsid w:val="005C6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itsharma@tesla.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www.ercot.com/mktrules/issues/NOGRR28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AF7974B85E7D418D6DFE6D1B15C72D" ma:contentTypeVersion="22" ma:contentTypeDescription="Create a new document." ma:contentTypeScope="" ma:versionID="513c3af91badc1717ab50b4867c08a59">
  <xsd:schema xmlns:xsd="http://www.w3.org/2001/XMLSchema" xmlns:xs="http://www.w3.org/2001/XMLSchema" xmlns:p="http://schemas.microsoft.com/office/2006/metadata/properties" xmlns:ns1="http://schemas.microsoft.com/sharepoint/v3" xmlns:ns2="632138af-6103-4b0d-8efa-3d133f2b56e0" xmlns:ns3="5f458810-89cb-43e7-b4c3-4eb1972b43fd" targetNamespace="http://schemas.microsoft.com/office/2006/metadata/properties" ma:root="true" ma:fieldsID="ced98232e5fd68eef7b953db71c61ed9" ns1:_="" ns2:_="" ns3:_="">
    <xsd:import namespace="http://schemas.microsoft.com/sharepoint/v3"/>
    <xsd:import namespace="632138af-6103-4b0d-8efa-3d133f2b56e0"/>
    <xsd:import namespace="5f458810-89cb-43e7-b4c3-4eb1972b43f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Note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1:_ip_UnifiedCompliancePolicyProperties" minOccurs="0"/>
                <xsd:element ref="ns1:_ip_UnifiedCompliancePolicyUIAc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2138af-6103-4b0d-8efa-3d133f2b56e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9a82f4bb-fe28-4c1e-be25-043f43c83ba5}" ma:internalName="TaxCatchAll" ma:showField="CatchAllData" ma:web="632138af-6103-4b0d-8efa-3d133f2b56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458810-89cb-43e7-b4c3-4eb1972b43f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Notes" ma:index="20" nillable="true" ma:displayName="Notes" ma:format="Dropdown" ma:internalName="Notes">
      <xsd:simpleType>
        <xsd:restriction base="dms:Text">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48d5eed-a5e6-448b-9e49-2d3e057aa1c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32138af-6103-4b0d-8efa-3d133f2b56e0"/>
    <_ip_UnifiedCompliancePolicyUIAction xmlns="http://schemas.microsoft.com/sharepoint/v3" xsi:nil="true"/>
    <lcf76f155ced4ddcb4097134ff3c332f xmlns="5f458810-89cb-43e7-b4c3-4eb1972b43fd">
      <Terms xmlns="http://schemas.microsoft.com/office/infopath/2007/PartnerControls"/>
    </lcf76f155ced4ddcb4097134ff3c332f>
    <_ip_UnifiedCompliancePolicyProperties xmlns="http://schemas.microsoft.com/sharepoint/v3" xsi:nil="true"/>
    <Notes xmlns="5f458810-89cb-43e7-b4c3-4eb1972b43fd" xsi:nil="true"/>
  </documentManagement>
</p:properties>
</file>

<file path=customXml/itemProps1.xml><?xml version="1.0" encoding="utf-8"?>
<ds:datastoreItem xmlns:ds="http://schemas.openxmlformats.org/officeDocument/2006/customXml" ds:itemID="{C08399C1-0918-4AA2-970B-D9A93F651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2138af-6103-4b0d-8efa-3d133f2b56e0"/>
    <ds:schemaRef ds:uri="5f458810-89cb-43e7-b4c3-4eb1972b4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2B1475-D1CD-4BBE-9A12-F2E049C36257}">
  <ds:schemaRefs>
    <ds:schemaRef ds:uri="http://schemas.microsoft.com/sharepoint/v3/contenttype/forms"/>
  </ds:schemaRefs>
</ds:datastoreItem>
</file>

<file path=customXml/itemProps3.xml><?xml version="1.0" encoding="utf-8"?>
<ds:datastoreItem xmlns:ds="http://schemas.openxmlformats.org/officeDocument/2006/customXml" ds:itemID="{948F73F8-D52B-4BC1-B15E-3998CABAA689}">
  <ds:schemaRefs>
    <ds:schemaRef ds:uri="http://schemas.microsoft.com/office/2006/metadata/properties"/>
    <ds:schemaRef ds:uri="http://schemas.microsoft.com/office/infopath/2007/PartnerControls"/>
    <ds:schemaRef ds:uri="632138af-6103-4b0d-8efa-3d133f2b56e0"/>
    <ds:schemaRef ds:uri="http://schemas.microsoft.com/sharepoint/v3"/>
    <ds:schemaRef ds:uri="5f458810-89cb-43e7-b4c3-4eb1972b43f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2525</Words>
  <Characters>14035</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16527</CharactersWithSpaces>
  <SharedDoc>false</SharedDoc>
  <HLinks>
    <vt:vector size="12" baseType="variant">
      <vt:variant>
        <vt:i4>1900590</vt:i4>
      </vt:variant>
      <vt:variant>
        <vt:i4>3</vt:i4>
      </vt:variant>
      <vt:variant>
        <vt:i4>0</vt:i4>
      </vt:variant>
      <vt:variant>
        <vt:i4>5</vt:i4>
      </vt:variant>
      <vt:variant>
        <vt:lpwstr>mailto:anitsharma@tesla.com</vt:lpwstr>
      </vt:variant>
      <vt:variant>
        <vt:lpwstr/>
      </vt:variant>
      <vt:variant>
        <vt:i4>7340076</vt:i4>
      </vt:variant>
      <vt:variant>
        <vt:i4>0</vt:i4>
      </vt:variant>
      <vt:variant>
        <vt:i4>0</vt:i4>
      </vt:variant>
      <vt:variant>
        <vt:i4>5</vt:i4>
      </vt:variant>
      <vt:variant>
        <vt:lpwstr>https://www.ercot.com/mktrules/issues/NOGRR282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Tesla 121825</cp:lastModifiedBy>
  <cp:revision>6</cp:revision>
  <cp:lastPrinted>2001-06-20T16:28:00Z</cp:lastPrinted>
  <dcterms:created xsi:type="dcterms:W3CDTF">2025-12-18T17:45:00Z</dcterms:created>
  <dcterms:modified xsi:type="dcterms:W3CDTF">2025-12-18T18:24:00Z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2025-12-18T18:13:37Z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51bb017a-a835-4961-986d-b869d9650489</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